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3120"/>
        <w:gridCol w:w="2594"/>
        <w:gridCol w:w="2619"/>
      </w:tblGrid>
      <w:tr w:rsidR="005E62DE" w:rsidRPr="002D1AFC" w14:paraId="53293977" w14:textId="77777777" w:rsidTr="00F0796B">
        <w:trPr>
          <w:trHeight w:val="480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3293970" w14:textId="77777777" w:rsidR="005E62DE" w:rsidRPr="002D1AFC" w:rsidRDefault="00F57C68" w:rsidP="005E62DE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 </w:t>
            </w:r>
            <w:r w:rsidR="005E62DE" w:rsidRPr="002D1AFC">
              <w:rPr>
                <w:rFonts w:ascii="Arial" w:hAnsi="Arial" w:cs="Arial"/>
                <w:szCs w:val="18"/>
              </w:rPr>
              <w:t>Al SUAP del Comune di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293971" w14:textId="71ABF852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_____________________________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53293972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973" w14:textId="77777777" w:rsidR="005E62DE" w:rsidRPr="002D1AFC" w:rsidRDefault="005E62DE" w:rsidP="005E62DE">
            <w:pPr>
              <w:ind w:right="-890"/>
              <w:jc w:val="left"/>
              <w:rPr>
                <w:rFonts w:ascii="Arial" w:hAnsi="Arial" w:cs="Arial"/>
                <w:i/>
                <w:szCs w:val="18"/>
                <w:u w:val="single"/>
              </w:rPr>
            </w:pPr>
            <w:r w:rsidRPr="002D1AFC">
              <w:rPr>
                <w:rFonts w:ascii="Arial" w:hAnsi="Arial" w:cs="Arial"/>
                <w:i/>
                <w:szCs w:val="18"/>
                <w:u w:val="single"/>
              </w:rPr>
              <w:t>Compilato a cura del SUAP:</w:t>
            </w:r>
          </w:p>
          <w:p w14:paraId="53293974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975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szCs w:val="18"/>
              </w:rPr>
              <w:t>Pratica</w:t>
            </w:r>
          </w:p>
        </w:tc>
        <w:tc>
          <w:tcPr>
            <w:tcW w:w="2619" w:type="dxa"/>
            <w:tcBorders>
              <w:top w:val="single" w:sz="4" w:space="0" w:color="auto"/>
              <w:bottom w:val="nil"/>
            </w:tcBorders>
            <w:vAlign w:val="bottom"/>
          </w:tcPr>
          <w:p w14:paraId="53293976" w14:textId="77777777" w:rsidR="005E62DE" w:rsidRPr="002D1AFC" w:rsidRDefault="005E62DE" w:rsidP="005E62DE">
            <w:pPr>
              <w:spacing w:before="40"/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2D1AFC" w14:paraId="5329397C" w14:textId="77777777" w:rsidTr="00F0796B">
        <w:trPr>
          <w:trHeight w:val="540"/>
          <w:jc w:val="center"/>
        </w:trPr>
        <w:tc>
          <w:tcPr>
            <w:tcW w:w="1556" w:type="dxa"/>
            <w:vMerge/>
            <w:tcBorders>
              <w:top w:val="nil"/>
              <w:bottom w:val="nil"/>
            </w:tcBorders>
            <w:vAlign w:val="center"/>
          </w:tcPr>
          <w:p w14:paraId="53293978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312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3293979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329397A" w14:textId="77777777" w:rsidR="005E62DE" w:rsidRPr="002D1AFC" w:rsidRDefault="008323C5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szCs w:val="18"/>
              </w:rPr>
              <w:t>D</w:t>
            </w:r>
            <w:r w:rsidR="005E62DE" w:rsidRPr="002D1AFC">
              <w:rPr>
                <w:rFonts w:ascii="Arial" w:hAnsi="Arial" w:cs="Arial"/>
                <w:szCs w:val="18"/>
              </w:rPr>
              <w:t>el</w:t>
            </w:r>
          </w:p>
        </w:tc>
        <w:tc>
          <w:tcPr>
            <w:tcW w:w="2619" w:type="dxa"/>
            <w:tcBorders>
              <w:top w:val="nil"/>
              <w:bottom w:val="nil"/>
            </w:tcBorders>
            <w:vAlign w:val="bottom"/>
          </w:tcPr>
          <w:p w14:paraId="5329397B" w14:textId="77777777" w:rsidR="005E62DE" w:rsidRPr="002D1AFC" w:rsidRDefault="005E62DE" w:rsidP="005E62DE">
            <w:pPr>
              <w:spacing w:before="40"/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2D1AFC" w14:paraId="53293980" w14:textId="77777777" w:rsidTr="00F0796B">
        <w:trPr>
          <w:trHeight w:val="527"/>
          <w:jc w:val="center"/>
        </w:trPr>
        <w:tc>
          <w:tcPr>
            <w:tcW w:w="4676" w:type="dxa"/>
            <w:gridSpan w:val="2"/>
            <w:vMerge w:val="restar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329397D" w14:textId="6790EB24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329397E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szCs w:val="18"/>
              </w:rPr>
              <w:t>Protocollo</w:t>
            </w:r>
          </w:p>
        </w:tc>
        <w:tc>
          <w:tcPr>
            <w:tcW w:w="2619" w:type="dxa"/>
            <w:tcBorders>
              <w:top w:val="nil"/>
              <w:bottom w:val="nil"/>
            </w:tcBorders>
            <w:vAlign w:val="bottom"/>
          </w:tcPr>
          <w:p w14:paraId="5329397F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________________________</w:t>
            </w:r>
          </w:p>
        </w:tc>
      </w:tr>
      <w:tr w:rsidR="005E62DE" w:rsidRPr="002D1AFC" w14:paraId="5329398C" w14:textId="77777777" w:rsidTr="00F0796B">
        <w:trPr>
          <w:trHeight w:val="362"/>
          <w:jc w:val="center"/>
        </w:trPr>
        <w:tc>
          <w:tcPr>
            <w:tcW w:w="4676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3293981" w14:textId="77777777" w:rsidR="005E62DE" w:rsidRPr="002D1AFC" w:rsidRDefault="005E62DE" w:rsidP="005E62DE">
            <w:pPr>
              <w:ind w:left="1416"/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521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3293982" w14:textId="77777777" w:rsidR="005E62DE" w:rsidRPr="002D1AFC" w:rsidRDefault="005E62DE" w:rsidP="005E62DE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983" w14:textId="77777777" w:rsidR="000F64B5" w:rsidRPr="00523CD8" w:rsidRDefault="000F64B5" w:rsidP="000F64B5">
            <w:pPr>
              <w:jc w:val="left"/>
              <w:rPr>
                <w:rFonts w:ascii="Arial" w:hAnsi="Arial" w:cs="Arial"/>
                <w:b/>
                <w:szCs w:val="18"/>
              </w:rPr>
            </w:pPr>
            <w:r w:rsidRPr="00523CD8">
              <w:rPr>
                <w:rFonts w:ascii="Arial" w:hAnsi="Arial" w:cs="Arial"/>
                <w:b/>
                <w:szCs w:val="18"/>
              </w:rPr>
              <w:t>AUTORIZZAZIONE + SCIA:</w:t>
            </w:r>
          </w:p>
          <w:p w14:paraId="53293984" w14:textId="77777777" w:rsidR="000F64B5" w:rsidRPr="00523CD8" w:rsidRDefault="000F64B5" w:rsidP="000F64B5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  <w:r w:rsidRPr="00523CD8">
              <w:rPr>
                <w:rFonts w:ascii="Arial" w:hAnsi="Arial" w:cs="Arial"/>
                <w:szCs w:val="18"/>
              </w:rPr>
              <w:sym w:font="Wingdings" w:char="F0A8"/>
            </w:r>
            <w:r w:rsidRPr="00523CD8">
              <w:rPr>
                <w:rFonts w:ascii="Arial" w:hAnsi="Arial" w:cs="Arial"/>
                <w:szCs w:val="18"/>
              </w:rPr>
              <w:t xml:space="preserve"> Domanda di autorizzazione per Apertura, senza diffusione sonora</w:t>
            </w:r>
          </w:p>
          <w:p w14:paraId="53293985" w14:textId="77777777" w:rsidR="000F64B5" w:rsidRPr="00523CD8" w:rsidRDefault="000F64B5" w:rsidP="000F64B5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  <w:r w:rsidRPr="00523CD8">
              <w:rPr>
                <w:rFonts w:ascii="Arial" w:hAnsi="Arial" w:cs="Arial"/>
                <w:szCs w:val="18"/>
              </w:rPr>
              <w:sym w:font="Wingdings" w:char="F0A8"/>
            </w:r>
            <w:r w:rsidRPr="00523CD8">
              <w:rPr>
                <w:rFonts w:ascii="Arial" w:hAnsi="Arial" w:cs="Arial"/>
                <w:szCs w:val="18"/>
              </w:rPr>
              <w:t xml:space="preserve"> Domanda di autorizzazione per Ampliamento, senza diffusione sonora</w:t>
            </w:r>
          </w:p>
          <w:p w14:paraId="53293986" w14:textId="77777777" w:rsidR="000F64B5" w:rsidRPr="00523CD8" w:rsidRDefault="000F64B5" w:rsidP="000F64B5">
            <w:pPr>
              <w:jc w:val="left"/>
              <w:rPr>
                <w:rFonts w:ascii="Arial" w:hAnsi="Arial" w:cs="Arial"/>
                <w:szCs w:val="18"/>
              </w:rPr>
            </w:pPr>
            <w:r w:rsidRPr="00523CD8">
              <w:rPr>
                <w:rFonts w:ascii="Arial" w:hAnsi="Arial" w:cs="Arial"/>
                <w:b/>
                <w:szCs w:val="18"/>
              </w:rPr>
              <w:t>AUTORIZZAZIONE + SCIA UNICA:</w:t>
            </w:r>
          </w:p>
          <w:p w14:paraId="53293987" w14:textId="77777777" w:rsidR="000F64B5" w:rsidRPr="00523CD8" w:rsidRDefault="000F64B5" w:rsidP="000F64B5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  <w:r w:rsidRPr="00523CD8">
              <w:rPr>
                <w:rFonts w:ascii="Arial" w:hAnsi="Arial" w:cs="Arial"/>
                <w:szCs w:val="18"/>
              </w:rPr>
              <w:sym w:font="Wingdings" w:char="F0A8"/>
            </w:r>
            <w:r w:rsidRPr="00523CD8">
              <w:rPr>
                <w:rFonts w:ascii="Arial" w:hAnsi="Arial" w:cs="Arial"/>
                <w:szCs w:val="18"/>
              </w:rPr>
              <w:t xml:space="preserve"> Domanda di autorizzazione per Apertura + altre segnalazioni e/o comunicazioni</w:t>
            </w:r>
          </w:p>
          <w:p w14:paraId="53293988" w14:textId="77777777" w:rsidR="000F64B5" w:rsidRPr="00523CD8" w:rsidRDefault="000F64B5" w:rsidP="000F64B5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  <w:r w:rsidRPr="00523CD8">
              <w:rPr>
                <w:rFonts w:ascii="Arial" w:hAnsi="Arial" w:cs="Arial"/>
                <w:szCs w:val="18"/>
              </w:rPr>
              <w:sym w:font="Wingdings" w:char="F0A8"/>
            </w:r>
            <w:r w:rsidRPr="00523CD8">
              <w:rPr>
                <w:rFonts w:ascii="Arial" w:hAnsi="Arial" w:cs="Arial"/>
                <w:szCs w:val="18"/>
              </w:rPr>
              <w:t xml:space="preserve"> Domanda di autorizzazione per Ampliamento + altre segnalazioni e/o comunicazioni</w:t>
            </w:r>
          </w:p>
          <w:p w14:paraId="53293989" w14:textId="77777777" w:rsidR="000F64B5" w:rsidRPr="00523CD8" w:rsidRDefault="000F64B5" w:rsidP="000F64B5">
            <w:pPr>
              <w:jc w:val="left"/>
              <w:rPr>
                <w:rFonts w:ascii="Arial" w:hAnsi="Arial" w:cs="Arial"/>
                <w:b/>
                <w:szCs w:val="18"/>
              </w:rPr>
            </w:pPr>
            <w:r w:rsidRPr="00523CD8">
              <w:rPr>
                <w:rFonts w:ascii="Arial" w:hAnsi="Arial" w:cs="Arial"/>
                <w:b/>
                <w:szCs w:val="18"/>
              </w:rPr>
              <w:t xml:space="preserve">AUTORIZZAZIONE + SCIA UNICA E ALTRE </w:t>
            </w:r>
            <w:r>
              <w:rPr>
                <w:rFonts w:ascii="Arial" w:hAnsi="Arial" w:cs="Arial"/>
                <w:b/>
                <w:szCs w:val="18"/>
              </w:rPr>
              <w:t>DOMANDE</w:t>
            </w:r>
            <w:r w:rsidRPr="00523CD8">
              <w:rPr>
                <w:rFonts w:ascii="Arial" w:hAnsi="Arial" w:cs="Arial"/>
                <w:b/>
                <w:szCs w:val="18"/>
              </w:rPr>
              <w:t>:</w:t>
            </w:r>
          </w:p>
          <w:p w14:paraId="5329398A" w14:textId="77777777" w:rsidR="000F64B5" w:rsidRPr="00523CD8" w:rsidRDefault="000F64B5" w:rsidP="000F64B5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  <w:r w:rsidRPr="00523CD8">
              <w:rPr>
                <w:rFonts w:ascii="Arial" w:hAnsi="Arial" w:cs="Arial"/>
                <w:szCs w:val="18"/>
              </w:rPr>
              <w:sym w:font="Wingdings" w:char="F0A8"/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Pr="00523CD8">
              <w:rPr>
                <w:rFonts w:ascii="Arial" w:hAnsi="Arial" w:cs="Arial"/>
                <w:szCs w:val="18"/>
              </w:rPr>
              <w:t>Domanda di autorizzazione per Apertura + SCIA UNICA e altre domande</w:t>
            </w:r>
          </w:p>
          <w:p w14:paraId="5329398B" w14:textId="77777777" w:rsidR="00843A69" w:rsidRPr="002D1AFC" w:rsidRDefault="000F64B5" w:rsidP="000F64B5">
            <w:pPr>
              <w:ind w:left="1030" w:hanging="567"/>
              <w:jc w:val="left"/>
              <w:rPr>
                <w:rFonts w:ascii="Arial" w:hAnsi="Arial" w:cs="Arial"/>
                <w:szCs w:val="18"/>
              </w:rPr>
            </w:pPr>
            <w:r w:rsidRPr="00523CD8">
              <w:rPr>
                <w:rFonts w:ascii="Arial" w:hAnsi="Arial" w:cs="Arial"/>
                <w:szCs w:val="18"/>
              </w:rPr>
              <w:sym w:font="Wingdings" w:char="F0A8"/>
            </w:r>
            <w:r w:rsidRPr="00523CD8">
              <w:rPr>
                <w:rFonts w:ascii="Arial" w:hAnsi="Arial" w:cs="Arial"/>
                <w:szCs w:val="18"/>
              </w:rPr>
              <w:t xml:space="preserve"> Domanda di autorizzazione per Ampliamento + SCIA UNICA e altre domande</w:t>
            </w:r>
          </w:p>
        </w:tc>
      </w:tr>
      <w:tr w:rsidR="005E62DE" w:rsidRPr="002D1AFC" w14:paraId="53293991" w14:textId="77777777" w:rsidTr="00F0796B">
        <w:trPr>
          <w:trHeight w:val="1436"/>
          <w:jc w:val="center"/>
        </w:trPr>
        <w:tc>
          <w:tcPr>
            <w:tcW w:w="467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9398D" w14:textId="36BF40EE" w:rsidR="005E62DE" w:rsidRPr="002D1AFC" w:rsidRDefault="005E62DE" w:rsidP="005E62DE">
            <w:pPr>
              <w:spacing w:line="360" w:lineRule="auto"/>
              <w:jc w:val="left"/>
              <w:rPr>
                <w:rFonts w:ascii="Arial" w:hAnsi="Arial" w:cs="Arial"/>
                <w:i/>
                <w:color w:val="808080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Indirizzo  _____________________________</w:t>
            </w:r>
            <w:r w:rsidR="002D1AFC">
              <w:rPr>
                <w:rFonts w:ascii="Arial" w:hAnsi="Arial" w:cs="Arial"/>
                <w:i/>
                <w:color w:val="808080"/>
                <w:szCs w:val="18"/>
              </w:rPr>
              <w:t>____</w:t>
            </w: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</w:t>
            </w:r>
          </w:p>
          <w:p w14:paraId="5329398E" w14:textId="773E0D3E" w:rsidR="005E62DE" w:rsidRPr="002D1AFC" w:rsidRDefault="005E62DE" w:rsidP="005E62DE">
            <w:pPr>
              <w:spacing w:line="360" w:lineRule="auto"/>
              <w:jc w:val="left"/>
              <w:rPr>
                <w:rFonts w:ascii="Arial" w:hAnsi="Arial" w:cs="Arial"/>
                <w:i/>
                <w:color w:val="808080"/>
                <w:szCs w:val="18"/>
              </w:rPr>
            </w:pPr>
          </w:p>
          <w:p w14:paraId="5329398F" w14:textId="50AC1F8E" w:rsidR="005E62DE" w:rsidRPr="002D1AFC" w:rsidRDefault="005E62DE" w:rsidP="005E62DE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PEC / Posta elettronica ____________________________</w:t>
            </w:r>
            <w:r w:rsidR="002D1AFC">
              <w:rPr>
                <w:rFonts w:ascii="Arial" w:hAnsi="Arial" w:cs="Arial"/>
                <w:i/>
                <w:color w:val="808080"/>
                <w:szCs w:val="18"/>
              </w:rPr>
              <w:t>____</w:t>
            </w:r>
            <w:r w:rsidRPr="002D1AFC">
              <w:rPr>
                <w:rFonts w:ascii="Arial" w:hAnsi="Arial" w:cs="Arial"/>
                <w:i/>
                <w:color w:val="808080"/>
                <w:szCs w:val="18"/>
              </w:rPr>
              <w:t>_________</w:t>
            </w:r>
          </w:p>
        </w:tc>
        <w:tc>
          <w:tcPr>
            <w:tcW w:w="52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3293990" w14:textId="77777777" w:rsidR="005E62DE" w:rsidRPr="002D1AFC" w:rsidRDefault="005E62DE" w:rsidP="005E62DE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</w:tc>
      </w:tr>
    </w:tbl>
    <w:p w14:paraId="53293992" w14:textId="6E186E66" w:rsidR="00F0796B" w:rsidRPr="00F0796B" w:rsidRDefault="003A20DC" w:rsidP="00F0796B">
      <w:pPr>
        <w:jc w:val="center"/>
        <w:rPr>
          <w:rFonts w:ascii="Arial" w:hAnsi="Arial" w:cs="Arial"/>
          <w:smallCaps/>
          <w:sz w:val="40"/>
        </w:rPr>
      </w:pPr>
      <w:r>
        <w:rPr>
          <w:rFonts w:ascii="Arial" w:hAnsi="Arial" w:cs="Arial"/>
          <w:smallCaps/>
          <w:noProof/>
          <w:sz w:val="40"/>
        </w:rPr>
        <w:drawing>
          <wp:anchor distT="0" distB="0" distL="0" distR="0" simplePos="0" relativeHeight="251659264" behindDoc="1" locked="0" layoutInCell="1" allowOverlap="1" wp14:anchorId="037AF075" wp14:editId="6AD954AA">
            <wp:simplePos x="0" y="0"/>
            <wp:positionH relativeFrom="column">
              <wp:posOffset>3073651</wp:posOffset>
            </wp:positionH>
            <wp:positionV relativeFrom="paragraph">
              <wp:posOffset>-4011069</wp:posOffset>
            </wp:positionV>
            <wp:extent cx="608965" cy="572770"/>
            <wp:effectExtent l="0" t="0" r="63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572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293993" w14:textId="7088C605" w:rsidR="00F0796B" w:rsidRPr="00F0796B" w:rsidRDefault="00F0796B" w:rsidP="00F0796B">
      <w:pPr>
        <w:jc w:val="center"/>
        <w:rPr>
          <w:rFonts w:ascii="Arial" w:hAnsi="Arial" w:cs="Arial"/>
          <w:smallCaps/>
          <w:sz w:val="40"/>
        </w:rPr>
      </w:pPr>
    </w:p>
    <w:p w14:paraId="53293994" w14:textId="0D9D7EDC" w:rsidR="00F0796B" w:rsidRPr="00F0796B" w:rsidRDefault="00F0796B" w:rsidP="00F0796B">
      <w:pPr>
        <w:jc w:val="center"/>
        <w:rPr>
          <w:rFonts w:ascii="Arial" w:hAnsi="Arial" w:cs="Arial"/>
          <w:smallCaps/>
          <w:sz w:val="40"/>
        </w:rPr>
      </w:pPr>
    </w:p>
    <w:p w14:paraId="53293995" w14:textId="77777777" w:rsidR="00CD4489" w:rsidRDefault="000F64B5" w:rsidP="00237457">
      <w:pPr>
        <w:jc w:val="center"/>
        <w:rPr>
          <w:rFonts w:ascii="Arial" w:hAnsi="Arial" w:cs="Arial"/>
          <w:smallCaps/>
          <w:sz w:val="40"/>
        </w:rPr>
      </w:pPr>
      <w:r>
        <w:rPr>
          <w:rFonts w:ascii="Arial" w:hAnsi="Arial" w:cs="Arial"/>
          <w:smallCaps/>
          <w:sz w:val="40"/>
        </w:rPr>
        <w:t>Domanda di autorizzazione</w:t>
      </w:r>
      <w:r w:rsidR="00DE0D88">
        <w:rPr>
          <w:rFonts w:ascii="Arial" w:hAnsi="Arial" w:cs="Arial"/>
          <w:smallCaps/>
          <w:sz w:val="40"/>
        </w:rPr>
        <w:t xml:space="preserve"> </w:t>
      </w:r>
      <w:r w:rsidR="00463E9C">
        <w:rPr>
          <w:rFonts w:ascii="Arial" w:hAnsi="Arial" w:cs="Arial"/>
          <w:smallCaps/>
          <w:sz w:val="40"/>
        </w:rPr>
        <w:t xml:space="preserve">per </w:t>
      </w:r>
      <w:r w:rsidR="00A240A0">
        <w:rPr>
          <w:rFonts w:ascii="Arial" w:hAnsi="Arial" w:cs="Arial"/>
          <w:smallCaps/>
          <w:sz w:val="40"/>
        </w:rPr>
        <w:t>l’</w:t>
      </w:r>
      <w:r w:rsidR="00A240A0" w:rsidRPr="008F17A6">
        <w:rPr>
          <w:rFonts w:ascii="Arial" w:hAnsi="Arial" w:cs="Arial"/>
          <w:smallCaps/>
          <w:sz w:val="40"/>
        </w:rPr>
        <w:t>esercizi</w:t>
      </w:r>
      <w:r w:rsidR="00A240A0">
        <w:rPr>
          <w:rFonts w:ascii="Arial" w:hAnsi="Arial" w:cs="Arial"/>
          <w:smallCaps/>
          <w:sz w:val="40"/>
        </w:rPr>
        <w:t>o</w:t>
      </w:r>
      <w:r w:rsidR="00463E9C">
        <w:rPr>
          <w:rFonts w:ascii="Arial" w:hAnsi="Arial" w:cs="Arial"/>
          <w:smallCaps/>
          <w:sz w:val="40"/>
        </w:rPr>
        <w:t xml:space="preserve"> </w:t>
      </w:r>
      <w:r w:rsidR="00F51B88">
        <w:rPr>
          <w:rFonts w:ascii="Arial" w:hAnsi="Arial" w:cs="Arial"/>
          <w:smallCaps/>
          <w:sz w:val="40"/>
        </w:rPr>
        <w:t xml:space="preserve">di </w:t>
      </w:r>
      <w:r w:rsidR="00237457">
        <w:rPr>
          <w:rFonts w:ascii="Arial" w:hAnsi="Arial" w:cs="Arial"/>
          <w:smallCaps/>
          <w:sz w:val="40"/>
        </w:rPr>
        <w:t xml:space="preserve">somministrazione </w:t>
      </w:r>
      <w:r w:rsidR="00F51B88">
        <w:rPr>
          <w:rFonts w:ascii="Arial" w:hAnsi="Arial" w:cs="Arial"/>
          <w:smallCaps/>
          <w:sz w:val="40"/>
        </w:rPr>
        <w:t>di alimenti e bevande</w:t>
      </w:r>
      <w:r w:rsidR="00463E9C">
        <w:rPr>
          <w:rFonts w:ascii="Arial" w:hAnsi="Arial" w:cs="Arial"/>
          <w:smallCaps/>
          <w:sz w:val="40"/>
        </w:rPr>
        <w:t xml:space="preserve"> </w:t>
      </w:r>
      <w:r w:rsidR="00040CBF">
        <w:rPr>
          <w:rFonts w:ascii="Arial" w:hAnsi="Arial" w:cs="Arial"/>
          <w:smallCaps/>
          <w:sz w:val="40"/>
        </w:rPr>
        <w:t>all’interno</w:t>
      </w:r>
      <w:r w:rsidR="000B7978">
        <w:rPr>
          <w:rFonts w:ascii="Arial" w:hAnsi="Arial" w:cs="Arial"/>
          <w:smallCaps/>
          <w:sz w:val="40"/>
        </w:rPr>
        <w:t xml:space="preserve"> di </w:t>
      </w:r>
      <w:r w:rsidR="006E5D46">
        <w:rPr>
          <w:rFonts w:ascii="Arial" w:hAnsi="Arial" w:cs="Arial"/>
          <w:smallCaps/>
          <w:sz w:val="40"/>
        </w:rPr>
        <w:t>a</w:t>
      </w:r>
      <w:r w:rsidR="006E5D46" w:rsidRPr="006E5D46">
        <w:rPr>
          <w:rFonts w:ascii="Arial" w:hAnsi="Arial" w:cs="Arial"/>
          <w:smallCaps/>
          <w:sz w:val="40"/>
        </w:rPr>
        <w:t>s</w:t>
      </w:r>
      <w:r w:rsidR="006E5D46">
        <w:rPr>
          <w:rFonts w:ascii="Arial" w:hAnsi="Arial" w:cs="Arial"/>
          <w:smallCaps/>
          <w:sz w:val="40"/>
        </w:rPr>
        <w:t xml:space="preserve">sociazioni e circoli </w:t>
      </w:r>
      <w:r w:rsidRPr="004978AA">
        <w:rPr>
          <w:rFonts w:ascii="Arial" w:hAnsi="Arial" w:cs="Arial"/>
          <w:i/>
          <w:smallCaps/>
          <w:sz w:val="40"/>
        </w:rPr>
        <w:t xml:space="preserve">non </w:t>
      </w:r>
      <w:r w:rsidR="006E5D46" w:rsidRPr="004978AA">
        <w:rPr>
          <w:rFonts w:ascii="Arial" w:hAnsi="Arial" w:cs="Arial"/>
          <w:i/>
          <w:smallCaps/>
          <w:sz w:val="40"/>
        </w:rPr>
        <w:t>aderenti</w:t>
      </w:r>
      <w:r w:rsidR="006E5D46">
        <w:rPr>
          <w:rFonts w:ascii="Arial" w:hAnsi="Arial" w:cs="Arial"/>
          <w:smallCaps/>
          <w:sz w:val="40"/>
        </w:rPr>
        <w:t xml:space="preserve"> a </w:t>
      </w:r>
      <w:r w:rsidR="006E5D46" w:rsidRPr="006E5D46">
        <w:rPr>
          <w:rFonts w:ascii="Arial" w:hAnsi="Arial" w:cs="Arial"/>
          <w:smallCaps/>
          <w:sz w:val="40"/>
        </w:rPr>
        <w:t xml:space="preserve">enti o organizzazioni nazionali </w:t>
      </w:r>
      <w:r w:rsidR="006E5D46" w:rsidRPr="001F62AF">
        <w:rPr>
          <w:rFonts w:ascii="Arial" w:hAnsi="Arial" w:cs="Arial"/>
          <w:smallCaps/>
          <w:sz w:val="40"/>
        </w:rPr>
        <w:t>aventi finalità assistenziali</w:t>
      </w:r>
      <w:r w:rsidR="002F50E0">
        <w:rPr>
          <w:rFonts w:ascii="Arial" w:hAnsi="Arial" w:cs="Arial"/>
          <w:smallCaps/>
          <w:sz w:val="40"/>
        </w:rPr>
        <w:t xml:space="preserve"> e che hanno natura di enti non commerciali</w:t>
      </w:r>
      <w:r w:rsidR="00CD4489">
        <w:rPr>
          <w:rStyle w:val="Rimandonotaapidipagina"/>
          <w:rFonts w:ascii="Arial" w:hAnsi="Arial" w:cs="Arial"/>
          <w:smallCaps/>
          <w:sz w:val="40"/>
        </w:rPr>
        <w:footnoteReference w:id="1"/>
      </w:r>
    </w:p>
    <w:p w14:paraId="53293996" w14:textId="77777777" w:rsidR="00A240A0" w:rsidRPr="00237457" w:rsidRDefault="00CD4489" w:rsidP="00237457">
      <w:pPr>
        <w:jc w:val="center"/>
        <w:rPr>
          <w:rFonts w:ascii="Arial" w:hAnsi="Arial" w:cs="Arial"/>
          <w:smallCaps/>
          <w:sz w:val="40"/>
        </w:rPr>
      </w:pPr>
      <w:r w:rsidRPr="00CD4489">
        <w:rPr>
          <w:rFonts w:ascii="Arial" w:hAnsi="Arial" w:cs="Arial"/>
          <w:i/>
          <w:smallCaps/>
          <w:sz w:val="40"/>
        </w:rPr>
        <w:t>(</w:t>
      </w:r>
      <w:r w:rsidR="0006312C" w:rsidRPr="00CD4489">
        <w:rPr>
          <w:rFonts w:ascii="Arial" w:hAnsi="Arial" w:cs="Arial"/>
          <w:i/>
          <w:smallCaps/>
          <w:sz w:val="40"/>
        </w:rPr>
        <w:t>in zone tutelate</w:t>
      </w:r>
      <w:r w:rsidRPr="00CD4489">
        <w:rPr>
          <w:rFonts w:ascii="Arial" w:hAnsi="Arial" w:cs="Arial"/>
          <w:i/>
          <w:smallCaps/>
          <w:sz w:val="40"/>
        </w:rPr>
        <w:t>)</w:t>
      </w:r>
    </w:p>
    <w:p w14:paraId="53293997" w14:textId="77777777" w:rsidR="00A240A0" w:rsidRDefault="00A240A0" w:rsidP="00A240A0"/>
    <w:p w14:paraId="53293998" w14:textId="77777777" w:rsidR="00A240A0" w:rsidRDefault="00A240A0" w:rsidP="00A240A0">
      <w:pPr>
        <w:jc w:val="center"/>
        <w:rPr>
          <w:rFonts w:ascii="Arial" w:hAnsi="Arial" w:cs="Arial"/>
        </w:rPr>
      </w:pPr>
      <w:r w:rsidRPr="00FA3D10">
        <w:rPr>
          <w:rFonts w:ascii="Arial" w:hAnsi="Arial" w:cs="Arial"/>
        </w:rPr>
        <w:t>(</w:t>
      </w:r>
      <w:r w:rsidR="005E62DE">
        <w:rPr>
          <w:rFonts w:ascii="Arial" w:hAnsi="Arial" w:cs="Arial"/>
        </w:rPr>
        <w:t xml:space="preserve">Sez. I, </w:t>
      </w:r>
      <w:r w:rsidRPr="00FA3D10">
        <w:rPr>
          <w:rFonts w:ascii="Arial" w:hAnsi="Arial" w:cs="Arial"/>
        </w:rPr>
        <w:t>Tabella A, d.lgs. 222/2016)</w:t>
      </w:r>
    </w:p>
    <w:p w14:paraId="53293999" w14:textId="77777777" w:rsidR="002D1AFC" w:rsidRDefault="002D1AFC" w:rsidP="00237457">
      <w:pPr>
        <w:rPr>
          <w:rFonts w:ascii="Arial" w:hAnsi="Arial" w:cs="Arial"/>
        </w:rPr>
      </w:pPr>
    </w:p>
    <w:p w14:paraId="5329399A" w14:textId="77777777" w:rsidR="002D1AFC" w:rsidRPr="00DD65E4" w:rsidRDefault="002D1AFC" w:rsidP="00237457">
      <w:pPr>
        <w:rPr>
          <w:rFonts w:ascii="Arial" w:hAnsi="Arial" w:cs="Arial"/>
          <w:i/>
          <w:sz w:val="24"/>
        </w:rPr>
      </w:pPr>
    </w:p>
    <w:tbl>
      <w:tblPr>
        <w:tblW w:w="10456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0426"/>
        <w:gridCol w:w="30"/>
      </w:tblGrid>
      <w:tr w:rsidR="005E62DE" w:rsidRPr="008F17A6" w14:paraId="5329399E" w14:textId="77777777" w:rsidTr="00915A9C">
        <w:trPr>
          <w:trHeight w:val="374"/>
          <w:jc w:val="center"/>
        </w:trPr>
        <w:tc>
          <w:tcPr>
            <w:tcW w:w="10456" w:type="dxa"/>
            <w:gridSpan w:val="2"/>
            <w:shd w:val="clear" w:color="auto" w:fill="E6E6E6"/>
            <w:vAlign w:val="center"/>
          </w:tcPr>
          <w:p w14:paraId="5329399B" w14:textId="77777777" w:rsidR="005E62DE" w:rsidRDefault="005E62DE" w:rsidP="007E66AB">
            <w:pPr>
              <w:jc w:val="left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  <w:p w14:paraId="5329399C" w14:textId="77777777" w:rsidR="00724B62" w:rsidRDefault="00724B62" w:rsidP="007E66AB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INDIRIZZO DELL’ATTIVITA’ </w:t>
            </w:r>
          </w:p>
          <w:p w14:paraId="5329399D" w14:textId="77777777" w:rsidR="005E62DE" w:rsidRPr="008F17A6" w:rsidRDefault="00724B62" w:rsidP="00AB33E3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0A30A9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Compilare se </w:t>
            </w:r>
            <w:r w:rsid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la sede </w:t>
            </w:r>
            <w:r w:rsidR="00AB33E3" w:rsidRP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in cui sono svolte le attività istituzionali </w:t>
            </w:r>
            <w:r w:rsid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è </w:t>
            </w:r>
            <w:r w:rsidRPr="000A30A9">
              <w:rPr>
                <w:rFonts w:ascii="Arial" w:hAnsi="Arial" w:cs="Arial"/>
                <w:i/>
                <w:color w:val="808080"/>
                <w:sz w:val="20"/>
                <w:szCs w:val="20"/>
              </w:rPr>
              <w:t>divers</w:t>
            </w:r>
            <w:r w:rsid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>a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</w:t>
            </w:r>
            <w:r w:rsid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>dalla</w:t>
            </w:r>
            <w:r w:rsidR="00F33E44" w:rsidRPr="00F33E44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sede legale</w:t>
            </w:r>
            <w:r w:rsidR="00AB33E3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 dell’</w:t>
            </w:r>
            <w:r w:rsidR="00F33E44" w:rsidRPr="00F33E44">
              <w:rPr>
                <w:rFonts w:ascii="Arial" w:hAnsi="Arial" w:cs="Arial"/>
                <w:i/>
                <w:color w:val="808080"/>
                <w:sz w:val="20"/>
                <w:szCs w:val="20"/>
              </w:rPr>
              <w:t>associazione</w:t>
            </w:r>
          </w:p>
        </w:tc>
      </w:tr>
      <w:tr w:rsidR="005E62DE" w:rsidRPr="007E2C53" w14:paraId="532939A4" w14:textId="77777777" w:rsidTr="0091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702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29399F" w14:textId="77777777" w:rsidR="00F0796B" w:rsidRPr="00F0796B" w:rsidRDefault="00F0796B" w:rsidP="00F0796B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532939A0" w14:textId="77777777" w:rsidR="00F0796B" w:rsidRPr="00F0796B" w:rsidRDefault="00F0796B" w:rsidP="00F0796B">
            <w:pPr>
              <w:spacing w:after="120"/>
              <w:jc w:val="left"/>
              <w:rPr>
                <w:rFonts w:ascii="Arial" w:hAnsi="Arial" w:cs="Arial"/>
                <w:i/>
                <w:color w:val="808080"/>
              </w:rPr>
            </w:pP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Via/piazza   </w:t>
            </w:r>
            <w:r w:rsidRPr="00F0796B">
              <w:rPr>
                <w:rFonts w:ascii="Arial" w:hAnsi="Arial" w:cs="Arial"/>
                <w:i/>
                <w:color w:val="808080"/>
              </w:rPr>
              <w:t>____________________________________________________________________</w:t>
            </w:r>
            <w:r w:rsidRPr="00F0796B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n. </w:t>
            </w:r>
            <w:r w:rsidRPr="00F0796B">
              <w:rPr>
                <w:rFonts w:ascii="Arial" w:hAnsi="Arial" w:cs="Arial"/>
                <w:i/>
                <w:color w:val="808080"/>
              </w:rPr>
              <w:t>_______________</w:t>
            </w:r>
          </w:p>
          <w:p w14:paraId="532939A1" w14:textId="77777777" w:rsidR="00F0796B" w:rsidRPr="00F0796B" w:rsidRDefault="00F0796B" w:rsidP="00F0796B">
            <w:pPr>
              <w:spacing w:after="120"/>
              <w:jc w:val="left"/>
              <w:rPr>
                <w:rFonts w:ascii="Arial" w:eastAsia="MS Mincho" w:hAnsi="Arial" w:cs="Arial"/>
                <w:i/>
                <w:szCs w:val="18"/>
                <w:lang w:eastAsia="ja-JP"/>
              </w:rPr>
            </w:pP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Comune </w:t>
            </w:r>
            <w:r w:rsidRPr="00F0796B">
              <w:rPr>
                <w:rFonts w:ascii="Arial" w:hAnsi="Arial" w:cs="Arial"/>
                <w:i/>
                <w:color w:val="808080"/>
              </w:rPr>
              <w:t xml:space="preserve">________________________________________________________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   prov. </w:t>
            </w:r>
            <w:r w:rsidRPr="00F0796B">
              <w:rPr>
                <w:rFonts w:ascii="Arial" w:hAnsi="Arial" w:cs="Arial"/>
                <w:color w:val="808080"/>
                <w:szCs w:val="18"/>
              </w:rPr>
              <w:t>|__|__|</w:t>
            </w:r>
            <w:r w:rsidRPr="00F0796B">
              <w:rPr>
                <w:rFonts w:ascii="Arial" w:hAnsi="Arial" w:cs="Arial"/>
                <w:color w:val="808080"/>
                <w:sz w:val="22"/>
                <w:szCs w:val="22"/>
              </w:rPr>
              <w:t xml:space="preserve"> </w:t>
            </w:r>
            <w:r w:rsidRPr="00F0796B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C.A.P</w:t>
            </w:r>
            <w:r w:rsidRPr="00F0796B">
              <w:rPr>
                <w:rFonts w:ascii="Arial" w:hAnsi="Arial" w:cs="Arial"/>
                <w:color w:val="808080"/>
                <w:sz w:val="22"/>
                <w:szCs w:val="22"/>
              </w:rPr>
              <w:t xml:space="preserve">. </w:t>
            </w:r>
            <w:r w:rsidRPr="00F0796B">
              <w:rPr>
                <w:rFonts w:ascii="Arial" w:hAnsi="Arial" w:cs="Arial"/>
                <w:color w:val="808080"/>
                <w:szCs w:val="18"/>
              </w:rPr>
              <w:t>|__|__|__|__|__|</w:t>
            </w:r>
            <w:r w:rsidRPr="00F0796B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</w:p>
          <w:p w14:paraId="532939A2" w14:textId="77777777" w:rsidR="00F0796B" w:rsidRDefault="00F0796B" w:rsidP="00F0796B">
            <w:pPr>
              <w:jc w:val="left"/>
              <w:rPr>
                <w:rFonts w:ascii="Arial" w:hAnsi="Arial" w:cs="Arial"/>
                <w:i/>
                <w:color w:val="808080"/>
              </w:rPr>
            </w:pP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Stato</w:t>
            </w:r>
            <w:r w:rsidRPr="00F0796B">
              <w:rPr>
                <w:rFonts w:ascii="Arial" w:hAnsi="Arial" w:cs="Arial"/>
                <w:i/>
                <w:color w:val="808080"/>
              </w:rPr>
              <w:t xml:space="preserve"> ________________________</w:t>
            </w:r>
            <w:r w:rsidRPr="00F0796B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 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Telefono fisso / </w:t>
            </w:r>
            <w:proofErr w:type="spellStart"/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cell</w:t>
            </w:r>
            <w:proofErr w:type="spellEnd"/>
            <w:r w:rsidRPr="00F0796B">
              <w:rPr>
                <w:rFonts w:ascii="Arial" w:hAnsi="Arial" w:cs="Arial"/>
                <w:i/>
                <w:color w:val="808080"/>
              </w:rPr>
              <w:t>. ______________________</w:t>
            </w:r>
            <w:r w:rsidRPr="00F0796B">
              <w:rPr>
                <w:rFonts w:ascii="Arial" w:eastAsia="MS Mincho" w:hAnsi="Arial" w:cs="Arial"/>
                <w:i/>
                <w:szCs w:val="18"/>
                <w:lang w:eastAsia="ja-JP"/>
              </w:rPr>
              <w:t xml:space="preserve">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fax</w:t>
            </w:r>
            <w:r w:rsidRPr="00F0796B">
              <w:rPr>
                <w:rFonts w:ascii="Arial" w:hAnsi="Arial" w:cs="Arial"/>
                <w:i/>
                <w:color w:val="808080"/>
              </w:rPr>
              <w:t>.    ______________________</w:t>
            </w:r>
          </w:p>
          <w:p w14:paraId="532939A3" w14:textId="77777777" w:rsidR="00F0796B" w:rsidRPr="00F0796B" w:rsidRDefault="00F0796B" w:rsidP="00F0796B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</w:tc>
      </w:tr>
      <w:tr w:rsidR="003E5FB4" w:rsidRPr="00EE4517" w14:paraId="532939A9" w14:textId="77777777" w:rsidTr="00915A9C">
        <w:trPr>
          <w:trHeight w:val="374"/>
          <w:jc w:val="center"/>
        </w:trPr>
        <w:tc>
          <w:tcPr>
            <w:tcW w:w="10456" w:type="dxa"/>
            <w:gridSpan w:val="2"/>
            <w:shd w:val="clear" w:color="auto" w:fill="E6E6E6"/>
            <w:vAlign w:val="center"/>
          </w:tcPr>
          <w:p w14:paraId="532939A5" w14:textId="77777777" w:rsidR="003E5FB4" w:rsidRPr="00EE4517" w:rsidRDefault="003E5FB4" w:rsidP="0067069F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A6" w14:textId="77777777" w:rsidR="003E5FB4" w:rsidRPr="00EE4517" w:rsidRDefault="003E5FB4" w:rsidP="0067069F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A7" w14:textId="77777777" w:rsidR="003E5FB4" w:rsidRPr="00EE4517" w:rsidRDefault="003E5FB4" w:rsidP="0067069F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A8" w14:textId="0C785D94" w:rsidR="003E5FB4" w:rsidRPr="00EE4517" w:rsidRDefault="003E5FB4" w:rsidP="00CC1DB9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EE4517">
              <w:rPr>
                <w:rFonts w:ascii="Arial" w:hAnsi="Arial" w:cs="Arial"/>
                <w:i/>
                <w:sz w:val="20"/>
                <w:szCs w:val="18"/>
              </w:rPr>
              <w:lastRenderedPageBreak/>
              <w:t>IDENTIFICATIVI CATASTALI</w:t>
            </w:r>
          </w:p>
        </w:tc>
      </w:tr>
      <w:tr w:rsidR="003E5FB4" w:rsidRPr="007E2C53" w14:paraId="532939AD" w14:textId="77777777" w:rsidTr="0091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2939AA" w14:textId="77777777" w:rsidR="00F0796B" w:rsidRPr="00F0796B" w:rsidRDefault="00F0796B" w:rsidP="00F0796B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532939AB" w14:textId="77777777" w:rsidR="00F0796B" w:rsidRPr="00F0796B" w:rsidRDefault="00F0796B" w:rsidP="00F0796B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Foglio n</w:t>
            </w:r>
            <w:r w:rsidRPr="00F0796B">
              <w:rPr>
                <w:rFonts w:ascii="Arial" w:hAnsi="Arial" w:cs="Arial"/>
                <w:i/>
                <w:color w:val="808080"/>
              </w:rPr>
              <w:t>. ________________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   </w:t>
            </w:r>
            <w:proofErr w:type="spellStart"/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map</w:t>
            </w:r>
            <w:proofErr w:type="spellEnd"/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>.</w:t>
            </w:r>
            <w:r w:rsidRPr="00F0796B">
              <w:rPr>
                <w:rFonts w:ascii="Arial" w:hAnsi="Arial" w:cs="Arial"/>
                <w:i/>
                <w:color w:val="808080"/>
              </w:rPr>
              <w:t xml:space="preserve"> ________________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  </w:t>
            </w:r>
            <w:r w:rsidRPr="00F0796B">
              <w:rPr>
                <w:rFonts w:ascii="Arial" w:hAnsi="Arial" w:cs="Arial"/>
                <w:i/>
                <w:color w:val="808080"/>
              </w:rPr>
              <w:t xml:space="preserve"> 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(se presenti) sub. </w:t>
            </w:r>
            <w:r w:rsidRPr="00F0796B">
              <w:rPr>
                <w:rFonts w:ascii="Arial" w:hAnsi="Arial" w:cs="Arial"/>
                <w:i/>
                <w:color w:val="808080"/>
              </w:rPr>
              <w:t>________________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  sez. </w:t>
            </w:r>
            <w:r w:rsidRPr="00F0796B">
              <w:rPr>
                <w:rFonts w:ascii="Arial" w:hAnsi="Arial" w:cs="Arial"/>
                <w:i/>
                <w:color w:val="808080"/>
              </w:rPr>
              <w:t>________________</w:t>
            </w: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 </w:t>
            </w:r>
          </w:p>
          <w:p w14:paraId="532939AC" w14:textId="77777777" w:rsidR="003E5FB4" w:rsidRPr="00915A9C" w:rsidRDefault="00F0796B" w:rsidP="00F0796B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  <w:r w:rsidRPr="00F0796B">
              <w:rPr>
                <w:rFonts w:ascii="Arial" w:eastAsia="MS Mincho" w:hAnsi="Arial" w:cs="Arial"/>
                <w:szCs w:val="18"/>
                <w:lang w:eastAsia="ja-JP"/>
              </w:rPr>
              <w:t xml:space="preserve">Catasto:    </w:t>
            </w:r>
            <w:r w:rsidRPr="00F0796B">
              <w:rPr>
                <w:rFonts w:ascii="Arial" w:hAnsi="Arial" w:cs="Arial"/>
                <w:szCs w:val="18"/>
              </w:rPr>
              <w:sym w:font="Wingdings" w:char="F0A8"/>
            </w:r>
            <w:r w:rsidRPr="00F0796B">
              <w:rPr>
                <w:rFonts w:ascii="Arial" w:hAnsi="Arial" w:cs="Arial"/>
                <w:szCs w:val="18"/>
              </w:rPr>
              <w:t xml:space="preserve">  fabbricati</w:t>
            </w:r>
          </w:p>
        </w:tc>
      </w:tr>
      <w:tr w:rsidR="000B7DEA" w:rsidRPr="00EE4517" w14:paraId="532939B2" w14:textId="77777777" w:rsidTr="00463E9C">
        <w:trPr>
          <w:trHeight w:val="374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32939AE" w14:textId="77777777" w:rsidR="00A51BB6" w:rsidRDefault="00A51BB6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AF" w14:textId="77777777" w:rsidR="00EE4099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B0" w14:textId="77777777" w:rsidR="00EE4099" w:rsidRPr="00EE4517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B1" w14:textId="77777777" w:rsidR="00A51BB6" w:rsidRPr="00EE4517" w:rsidRDefault="00EE4099" w:rsidP="00A240A0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MODALITÀ DI GESTIONE:</w:t>
            </w:r>
          </w:p>
        </w:tc>
      </w:tr>
      <w:tr w:rsidR="00EE4099" w:rsidRPr="007E2C53" w14:paraId="532939B8" w14:textId="77777777" w:rsidTr="00C31D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2939B3" w14:textId="77777777" w:rsidR="00EE4099" w:rsidRDefault="00EE4099" w:rsidP="00EE4099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9B4" w14:textId="77777777" w:rsidR="00EE4099" w:rsidRPr="00350FB4" w:rsidRDefault="00EE4099" w:rsidP="00EE4099">
            <w:pPr>
              <w:jc w:val="left"/>
              <w:rPr>
                <w:rFonts w:ascii="Arial" w:hAnsi="Arial" w:cs="Arial"/>
                <w:szCs w:val="18"/>
              </w:rPr>
            </w:pPr>
            <w:r w:rsidRPr="00F0796B">
              <w:rPr>
                <w:rFonts w:ascii="Arial" w:hAnsi="Arial" w:cs="Arial"/>
                <w:szCs w:val="18"/>
              </w:rPr>
              <w:sym w:font="Wingdings" w:char="F0A8"/>
            </w:r>
            <w:r w:rsidRPr="00F0796B">
              <w:rPr>
                <w:rFonts w:ascii="Arial" w:hAnsi="Arial" w:cs="Arial"/>
                <w:szCs w:val="18"/>
              </w:rPr>
              <w:t xml:space="preserve">  </w:t>
            </w:r>
            <w:r w:rsidRPr="00350FB4">
              <w:rPr>
                <w:rFonts w:ascii="Arial" w:hAnsi="Arial" w:cs="Arial"/>
                <w:szCs w:val="18"/>
              </w:rPr>
              <w:t xml:space="preserve">Somministrazione </w:t>
            </w:r>
            <w:r w:rsidRPr="00350FB4">
              <w:rPr>
                <w:rFonts w:ascii="Arial" w:hAnsi="Arial" w:cs="Arial"/>
                <w:b/>
                <w:szCs w:val="18"/>
              </w:rPr>
              <w:t xml:space="preserve">diretta </w:t>
            </w:r>
            <w:r w:rsidRPr="00350FB4">
              <w:rPr>
                <w:rFonts w:ascii="Arial" w:hAnsi="Arial" w:cs="Arial"/>
                <w:szCs w:val="18"/>
              </w:rPr>
              <w:t>da parte del circolo/associazione</w:t>
            </w:r>
            <w:r>
              <w:rPr>
                <w:rStyle w:val="Rimandonotaapidipagina"/>
                <w:rFonts w:ascii="Arial" w:hAnsi="Arial" w:cs="Arial"/>
                <w:szCs w:val="18"/>
              </w:rPr>
              <w:footnoteReference w:id="2"/>
            </w:r>
            <w:r w:rsidRPr="00350FB4">
              <w:rPr>
                <w:rFonts w:ascii="Arial" w:hAnsi="Arial" w:cs="Arial"/>
                <w:szCs w:val="18"/>
              </w:rPr>
              <w:t xml:space="preserve"> </w:t>
            </w:r>
          </w:p>
          <w:p w14:paraId="532939B5" w14:textId="77777777" w:rsidR="00EE4099" w:rsidRDefault="00EE4099" w:rsidP="00EE4099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B6" w14:textId="77777777" w:rsidR="00EE4099" w:rsidRPr="00350FB4" w:rsidRDefault="00EE4099" w:rsidP="00EE4099">
            <w:pPr>
              <w:jc w:val="left"/>
              <w:rPr>
                <w:rFonts w:ascii="Arial" w:hAnsi="Arial" w:cs="Arial"/>
                <w:szCs w:val="18"/>
              </w:rPr>
            </w:pPr>
            <w:r w:rsidRPr="00350FB4">
              <w:rPr>
                <w:rFonts w:ascii="Arial" w:hAnsi="Arial" w:cs="Arial"/>
                <w:szCs w:val="18"/>
              </w:rPr>
              <w:sym w:font="Wingdings" w:char="F0A8"/>
            </w:r>
            <w:r w:rsidRPr="00350FB4">
              <w:rPr>
                <w:rFonts w:ascii="Arial" w:hAnsi="Arial" w:cs="Arial"/>
                <w:szCs w:val="18"/>
              </w:rPr>
              <w:t xml:space="preserve">  Somministrazione da parte </w:t>
            </w:r>
            <w:r>
              <w:rPr>
                <w:rFonts w:ascii="Arial" w:hAnsi="Arial" w:cs="Arial"/>
                <w:szCs w:val="18"/>
              </w:rPr>
              <w:t xml:space="preserve">di </w:t>
            </w:r>
            <w:r w:rsidRPr="00350FB4">
              <w:rPr>
                <w:rFonts w:ascii="Arial" w:hAnsi="Arial" w:cs="Arial"/>
                <w:b/>
                <w:szCs w:val="18"/>
              </w:rPr>
              <w:t>soggetti terzi</w:t>
            </w:r>
            <w:r w:rsidRPr="00350FB4">
              <w:rPr>
                <w:rStyle w:val="Rimandonotaapidipagina"/>
                <w:rFonts w:ascii="Arial" w:hAnsi="Arial" w:cs="Arial"/>
                <w:szCs w:val="18"/>
              </w:rPr>
              <w:footnoteReference w:id="3"/>
            </w:r>
            <w:r w:rsidRPr="00350FB4">
              <w:rPr>
                <w:rFonts w:ascii="Arial" w:hAnsi="Arial" w:cs="Arial"/>
                <w:szCs w:val="18"/>
              </w:rPr>
              <w:t xml:space="preserve"> </w:t>
            </w:r>
          </w:p>
          <w:p w14:paraId="532939B7" w14:textId="77777777" w:rsidR="00EE4099" w:rsidRPr="00915A9C" w:rsidRDefault="00EE4099" w:rsidP="00C31D86">
            <w:pPr>
              <w:spacing w:after="120"/>
              <w:jc w:val="left"/>
              <w:rPr>
                <w:rFonts w:ascii="Arial" w:eastAsia="MS Mincho" w:hAnsi="Arial" w:cs="Arial"/>
                <w:szCs w:val="18"/>
                <w:lang w:eastAsia="ja-JP"/>
              </w:rPr>
            </w:pPr>
          </w:p>
        </w:tc>
      </w:tr>
      <w:tr w:rsidR="00EE4099" w:rsidRPr="00EE4517" w14:paraId="532939BD" w14:textId="77777777" w:rsidTr="00463E9C">
        <w:trPr>
          <w:trHeight w:val="374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32939B9" w14:textId="77777777" w:rsidR="00EE4099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BA" w14:textId="77777777" w:rsidR="00EE4099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BB" w14:textId="77777777" w:rsidR="00EE4099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BC" w14:textId="77777777" w:rsidR="00EE4099" w:rsidRDefault="00EE4099" w:rsidP="00DC33CE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1 – </w:t>
            </w:r>
            <w:r w:rsidRPr="00EE4517">
              <w:rPr>
                <w:rFonts w:ascii="Arial" w:hAnsi="Arial" w:cs="Arial"/>
                <w:i/>
                <w:sz w:val="20"/>
                <w:szCs w:val="18"/>
              </w:rPr>
              <w:t>AVV</w:t>
            </w:r>
            <w:r>
              <w:rPr>
                <w:rFonts w:ascii="Arial" w:hAnsi="Arial" w:cs="Arial"/>
                <w:i/>
                <w:sz w:val="20"/>
                <w:szCs w:val="18"/>
              </w:rPr>
              <w:t>IO</w:t>
            </w:r>
          </w:p>
        </w:tc>
      </w:tr>
      <w:tr w:rsidR="000B7DEA" w14:paraId="532939CD" w14:textId="77777777" w:rsidTr="00121D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702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939BE" w14:textId="77777777" w:rsidR="00DC08EE" w:rsidRDefault="00DC08EE" w:rsidP="000B7DEA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532939BF" w14:textId="77777777" w:rsidR="00050ED0" w:rsidRDefault="00050ED0" w:rsidP="000B7DEA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9C0" w14:textId="77777777" w:rsidR="00724B62" w:rsidRDefault="00F0796B" w:rsidP="003C26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Il/la sottoscritto/a </w:t>
            </w:r>
            <w:r w:rsidR="009E4047">
              <w:rPr>
                <w:rFonts w:ascii="Arial" w:hAnsi="Arial" w:cs="Arial"/>
                <w:b/>
              </w:rPr>
              <w:t>RICHIEDE L’AUTORIZZAZIONE per</w:t>
            </w:r>
            <w:r w:rsidR="009E4047" w:rsidRPr="00D002E9">
              <w:rPr>
                <w:rFonts w:ascii="Arial" w:hAnsi="Arial" w:cs="Arial"/>
                <w:b/>
              </w:rPr>
              <w:t xml:space="preserve"> </w:t>
            </w:r>
            <w:r w:rsidR="00493658" w:rsidRPr="00D002E9">
              <w:rPr>
                <w:rFonts w:ascii="Arial" w:hAnsi="Arial" w:cs="Arial"/>
                <w:b/>
              </w:rPr>
              <w:t>l’avv</w:t>
            </w:r>
            <w:r w:rsidR="00493658">
              <w:rPr>
                <w:rFonts w:ascii="Arial" w:hAnsi="Arial" w:cs="Arial"/>
                <w:b/>
              </w:rPr>
              <w:t xml:space="preserve">io </w:t>
            </w:r>
            <w:r w:rsidR="00D002E9">
              <w:rPr>
                <w:rFonts w:ascii="Arial" w:hAnsi="Arial" w:cs="Arial"/>
                <w:b/>
              </w:rPr>
              <w:t>dell’esercizio di somministrazione di alimenti e bevande</w:t>
            </w:r>
            <w:r w:rsidR="00493658">
              <w:rPr>
                <w:rFonts w:ascii="Arial" w:hAnsi="Arial" w:cs="Arial"/>
                <w:b/>
              </w:rPr>
              <w:t xml:space="preserve"> </w:t>
            </w:r>
            <w:r w:rsidR="00EE4099">
              <w:rPr>
                <w:rFonts w:ascii="Arial" w:hAnsi="Arial" w:cs="Arial"/>
                <w:b/>
              </w:rPr>
              <w:t>all’interno</w:t>
            </w:r>
            <w:r w:rsidR="000B7978">
              <w:rPr>
                <w:rFonts w:ascii="Arial" w:hAnsi="Arial" w:cs="Arial"/>
                <w:b/>
              </w:rPr>
              <w:t xml:space="preserve"> dell’associazione e/o circolo p</w:t>
            </w:r>
            <w:r w:rsidR="00493658">
              <w:rPr>
                <w:rFonts w:ascii="Arial" w:hAnsi="Arial" w:cs="Arial"/>
                <w:b/>
              </w:rPr>
              <w:t>rivato</w:t>
            </w:r>
            <w:r w:rsidR="00DC38E1">
              <w:rPr>
                <w:rFonts w:ascii="Arial" w:hAnsi="Arial" w:cs="Arial"/>
                <w:b/>
              </w:rPr>
              <w:t xml:space="preserve"> denominato</w:t>
            </w:r>
            <w:r w:rsidR="00493658">
              <w:rPr>
                <w:rFonts w:ascii="Arial" w:hAnsi="Arial" w:cs="Arial"/>
                <w:b/>
              </w:rPr>
              <w:t xml:space="preserve"> </w:t>
            </w:r>
            <w:r w:rsidR="00493658" w:rsidRPr="00493658">
              <w:rPr>
                <w:rFonts w:ascii="Arial" w:hAnsi="Arial" w:cs="Arial"/>
                <w:i/>
                <w:color w:val="808080"/>
              </w:rPr>
              <w:t>_____________________________________</w:t>
            </w:r>
            <w:r w:rsidR="000B7978">
              <w:rPr>
                <w:rFonts w:ascii="Arial" w:hAnsi="Arial" w:cs="Arial"/>
                <w:i/>
                <w:color w:val="808080"/>
              </w:rPr>
              <w:t>____________</w:t>
            </w:r>
            <w:r w:rsidR="00493658" w:rsidRPr="00493658">
              <w:rPr>
                <w:rFonts w:ascii="Arial" w:hAnsi="Arial" w:cs="Arial"/>
                <w:i/>
                <w:color w:val="808080"/>
              </w:rPr>
              <w:t>_</w:t>
            </w:r>
          </w:p>
          <w:p w14:paraId="532939C1" w14:textId="77777777" w:rsidR="00C23558" w:rsidRDefault="00C23558" w:rsidP="00272BF4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532939C2" w14:textId="77777777" w:rsidR="00C23558" w:rsidRDefault="00C23558" w:rsidP="00272BF4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532939C3" w14:textId="77777777" w:rsidR="00C23558" w:rsidRDefault="00C23558" w:rsidP="00272BF4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532939C4" w14:textId="77777777" w:rsidR="006F175E" w:rsidRDefault="006F175E" w:rsidP="00272BF4">
            <w:pPr>
              <w:jc w:val="left"/>
              <w:rPr>
                <w:rFonts w:ascii="Arial" w:hAnsi="Arial" w:cs="Arial"/>
                <w:szCs w:val="18"/>
              </w:rPr>
            </w:pPr>
            <w:r w:rsidRPr="006F175E">
              <w:rPr>
                <w:rFonts w:ascii="Arial" w:hAnsi="Arial" w:cs="Arial"/>
                <w:b/>
                <w:szCs w:val="18"/>
              </w:rPr>
              <w:t>Tipologia di attività di somministrazione</w:t>
            </w:r>
            <w:r w:rsidR="009A4B4C">
              <w:rPr>
                <w:rStyle w:val="Rimandonotaapidipagina"/>
                <w:rFonts w:ascii="Arial" w:hAnsi="Arial" w:cs="Arial"/>
                <w:b/>
                <w:szCs w:val="18"/>
              </w:rPr>
              <w:footnoteReference w:id="4"/>
            </w:r>
            <w:r w:rsidRPr="006F175E">
              <w:rPr>
                <w:rFonts w:ascii="Arial" w:hAnsi="Arial" w:cs="Arial"/>
                <w:b/>
                <w:szCs w:val="18"/>
              </w:rPr>
              <w:t>:</w:t>
            </w:r>
            <w:r w:rsidR="00875744">
              <w:rPr>
                <w:rFonts w:ascii="Arial" w:hAnsi="Arial" w:cs="Arial"/>
                <w:b/>
                <w:szCs w:val="18"/>
              </w:rPr>
              <w:t xml:space="preserve"> (*)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Pr="006F175E">
              <w:rPr>
                <w:rFonts w:ascii="Arial" w:hAnsi="Arial" w:cs="Arial"/>
                <w:i/>
                <w:color w:val="808080"/>
              </w:rPr>
              <w:t>______________</w:t>
            </w:r>
            <w:r>
              <w:rPr>
                <w:rFonts w:ascii="Arial" w:hAnsi="Arial" w:cs="Arial"/>
                <w:i/>
                <w:color w:val="808080"/>
              </w:rPr>
              <w:t>____________</w:t>
            </w:r>
            <w:r w:rsidRPr="006F175E">
              <w:rPr>
                <w:rFonts w:ascii="Arial" w:hAnsi="Arial" w:cs="Arial"/>
                <w:i/>
                <w:color w:val="808080"/>
              </w:rPr>
              <w:t>___________________________</w:t>
            </w:r>
          </w:p>
          <w:p w14:paraId="532939C5" w14:textId="77777777" w:rsidR="006F175E" w:rsidRDefault="006F175E" w:rsidP="00272BF4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9C6" w14:textId="77777777" w:rsidR="006F175E" w:rsidRDefault="006F175E" w:rsidP="00272BF4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9C7" w14:textId="77777777" w:rsidR="006F175E" w:rsidRDefault="006F175E" w:rsidP="00272BF4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9C8" w14:textId="77777777" w:rsidR="006F175E" w:rsidRDefault="006F175E" w:rsidP="006F175E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Superficie dell’esercizio</w:t>
            </w:r>
            <w:r w:rsidR="00875744">
              <w:rPr>
                <w:rFonts w:ascii="Arial" w:hAnsi="Arial" w:cs="Arial"/>
                <w:b/>
              </w:rPr>
              <w:t>: (*)</w:t>
            </w:r>
          </w:p>
          <w:p w14:paraId="532939C9" w14:textId="77777777" w:rsidR="006F175E" w:rsidRDefault="006F175E" w:rsidP="006F175E">
            <w:pPr>
              <w:jc w:val="left"/>
              <w:rPr>
                <w:rFonts w:ascii="Arial" w:hAnsi="Arial" w:cs="Arial"/>
                <w:b/>
              </w:rPr>
            </w:pPr>
          </w:p>
          <w:p w14:paraId="532939CA" w14:textId="77777777" w:rsidR="006F175E" w:rsidRDefault="006F175E" w:rsidP="006F175E">
            <w:pPr>
              <w:jc w:val="left"/>
              <w:rPr>
                <w:rFonts w:ascii="Arial" w:hAnsi="Arial" w:cs="Arial"/>
                <w:color w:val="808080"/>
                <w:szCs w:val="18"/>
              </w:rPr>
            </w:pPr>
            <w:r w:rsidRPr="00676295">
              <w:rPr>
                <w:rFonts w:ascii="Arial" w:hAnsi="Arial" w:cs="Arial"/>
              </w:rPr>
              <w:t>Superficie di somministrazione</w:t>
            </w:r>
            <w:r w:rsidRPr="00676295">
              <w:rPr>
                <w:rFonts w:ascii="Arial" w:hAnsi="Arial" w:cs="Arial"/>
                <w:b/>
              </w:rPr>
              <w:t xml:space="preserve">      </w:t>
            </w:r>
            <w:r w:rsidRPr="00676295">
              <w:rPr>
                <w:rFonts w:ascii="Arial" w:hAnsi="Arial" w:cs="Arial"/>
                <w:b/>
                <w:szCs w:val="18"/>
              </w:rPr>
              <w:t xml:space="preserve">                 </w:t>
            </w:r>
            <w:r>
              <w:rPr>
                <w:rFonts w:ascii="Arial" w:hAnsi="Arial" w:cs="Arial"/>
                <w:b/>
                <w:szCs w:val="18"/>
              </w:rPr>
              <w:t xml:space="preserve">                          </w:t>
            </w:r>
            <w:r w:rsidRPr="00676295">
              <w:rPr>
                <w:rFonts w:ascii="Arial" w:hAnsi="Arial" w:cs="Arial"/>
                <w:b/>
                <w:szCs w:val="18"/>
              </w:rPr>
              <w:t xml:space="preserve"> mq </w:t>
            </w:r>
            <w:r w:rsidRPr="00DC2212">
              <w:rPr>
                <w:rFonts w:ascii="Arial" w:hAnsi="Arial" w:cs="Arial"/>
                <w:color w:val="808080"/>
                <w:szCs w:val="18"/>
              </w:rPr>
              <w:t>|__|__|__|__|</w:t>
            </w:r>
          </w:p>
          <w:p w14:paraId="532939CB" w14:textId="77777777" w:rsidR="00875744" w:rsidRDefault="00875744" w:rsidP="006F175E">
            <w:pPr>
              <w:jc w:val="left"/>
              <w:rPr>
                <w:rFonts w:ascii="Arial" w:hAnsi="Arial" w:cs="Arial"/>
                <w:color w:val="808080"/>
                <w:szCs w:val="18"/>
              </w:rPr>
            </w:pPr>
          </w:p>
          <w:p w14:paraId="532939CC" w14:textId="77777777" w:rsidR="006F175E" w:rsidRDefault="006F175E" w:rsidP="002B60ED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843A69" w:rsidRPr="00EE4517" w14:paraId="532939D2" w14:textId="77777777" w:rsidTr="00CB2BEC">
        <w:trPr>
          <w:trHeight w:val="992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32939CE" w14:textId="77777777" w:rsidR="00843A69" w:rsidRPr="00EE4517" w:rsidRDefault="00843A69" w:rsidP="00CB2BE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CF" w14:textId="77777777" w:rsidR="00843A69" w:rsidRDefault="00843A69" w:rsidP="00CB2BE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D0" w14:textId="77777777" w:rsidR="00843A69" w:rsidRPr="00EE4517" w:rsidRDefault="00843A69" w:rsidP="00CB2BE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D1" w14:textId="77777777" w:rsidR="00843A69" w:rsidRPr="00EE4517" w:rsidRDefault="00843A69" w:rsidP="00CB2BE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2 – AMPLIAMENTO </w:t>
            </w:r>
            <w:r w:rsidR="004076E3">
              <w:rPr>
                <w:rFonts w:ascii="Arial" w:hAnsi="Arial" w:cs="Arial"/>
                <w:i/>
                <w:sz w:val="20"/>
                <w:szCs w:val="18"/>
              </w:rPr>
              <w:t>(*)</w:t>
            </w:r>
          </w:p>
        </w:tc>
      </w:tr>
      <w:tr w:rsidR="00843A69" w:rsidRPr="00657127" w14:paraId="532939DB" w14:textId="77777777" w:rsidTr="00CB2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702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39D3" w14:textId="77777777" w:rsidR="00843A69" w:rsidRDefault="00843A69" w:rsidP="00843A69">
            <w:pPr>
              <w:spacing w:line="360" w:lineRule="auto"/>
              <w:rPr>
                <w:rFonts w:ascii="Arial" w:hAnsi="Arial" w:cs="Arial"/>
                <w:b/>
                <w:szCs w:val="18"/>
              </w:rPr>
            </w:pPr>
          </w:p>
          <w:p w14:paraId="532939D4" w14:textId="77777777" w:rsidR="00140443" w:rsidRPr="0035051D" w:rsidRDefault="00140443" w:rsidP="00140443">
            <w:pPr>
              <w:spacing w:line="360" w:lineRule="auto"/>
              <w:rPr>
                <w:rFonts w:ascii="Arial" w:hAnsi="Arial" w:cs="Arial"/>
                <w:b/>
              </w:rPr>
            </w:pPr>
            <w:r w:rsidRPr="0035051D">
              <w:rPr>
                <w:rFonts w:ascii="Arial" w:hAnsi="Arial" w:cs="Arial"/>
                <w:b/>
                <w:szCs w:val="18"/>
              </w:rPr>
              <w:t>Il/la sottoscritto/a</w:t>
            </w: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 w:rsidR="009E4047">
              <w:rPr>
                <w:rFonts w:ascii="Arial" w:hAnsi="Arial" w:cs="Arial"/>
                <w:b/>
              </w:rPr>
              <w:t xml:space="preserve">RICHIEDE L’AUTORIZZAZIONE ad apportare </w:t>
            </w:r>
            <w:r>
              <w:rPr>
                <w:rFonts w:ascii="Arial" w:hAnsi="Arial" w:cs="Arial"/>
                <w:b/>
                <w:szCs w:val="18"/>
              </w:rPr>
              <w:t>all’</w:t>
            </w:r>
            <w:r>
              <w:rPr>
                <w:rFonts w:ascii="Arial" w:hAnsi="Arial" w:cs="Arial"/>
                <w:b/>
              </w:rPr>
              <w:t>attività di somministrazione di alimenti e bevande</w:t>
            </w:r>
            <w:r w:rsidRPr="0035051D">
              <w:rPr>
                <w:rFonts w:ascii="Arial" w:hAnsi="Arial" w:cs="Arial"/>
                <w:b/>
              </w:rPr>
              <w:t xml:space="preserve"> </w:t>
            </w:r>
            <w:r w:rsidR="00B7722D">
              <w:rPr>
                <w:rFonts w:ascii="Arial" w:hAnsi="Arial" w:cs="Arial"/>
                <w:b/>
              </w:rPr>
              <w:t>all’interno</w:t>
            </w:r>
            <w:r>
              <w:rPr>
                <w:rFonts w:ascii="Arial" w:hAnsi="Arial" w:cs="Arial"/>
                <w:b/>
              </w:rPr>
              <w:t xml:space="preserve"> dell’associazione e/o cir</w:t>
            </w:r>
            <w:r w:rsidR="009E4047">
              <w:rPr>
                <w:rFonts w:ascii="Arial" w:hAnsi="Arial" w:cs="Arial"/>
                <w:b/>
              </w:rPr>
              <w:t xml:space="preserve">colo privato già avviata con l’autorizzazione </w:t>
            </w:r>
            <w:r w:rsidRPr="0035051D">
              <w:rPr>
                <w:rFonts w:ascii="Arial" w:hAnsi="Arial" w:cs="Arial"/>
                <w:b/>
              </w:rPr>
              <w:t>prot./n.</w:t>
            </w:r>
            <w:r w:rsidRPr="00EB3B0F">
              <w:rPr>
                <w:rFonts w:ascii="Arial" w:hAnsi="Arial" w:cs="Arial"/>
                <w:i/>
                <w:color w:val="808080"/>
              </w:rPr>
              <w:t xml:space="preserve"> _________________________</w:t>
            </w:r>
            <w:r w:rsidRPr="00EB3B0F">
              <w:rPr>
                <w:rFonts w:ascii="Arial" w:hAnsi="Arial" w:cs="Arial"/>
                <w:b/>
              </w:rPr>
              <w:t xml:space="preserve"> del </w:t>
            </w:r>
            <w:r w:rsidRPr="00EB3B0F">
              <w:rPr>
                <w:rFonts w:ascii="Arial" w:hAnsi="Arial" w:cs="Arial"/>
                <w:color w:val="808080"/>
                <w:szCs w:val="18"/>
              </w:rPr>
              <w:t>|__|__|/|__|__|/|__|__|__|__|</w:t>
            </w:r>
            <w:r w:rsidRPr="00EB3B0F">
              <w:rPr>
                <w:rFonts w:ascii="Arial" w:hAnsi="Arial" w:cs="Arial"/>
                <w:b/>
              </w:rPr>
              <w:t xml:space="preserve"> </w:t>
            </w:r>
            <w:r w:rsidRPr="0035051D">
              <w:rPr>
                <w:rFonts w:ascii="Arial" w:hAnsi="Arial" w:cs="Arial"/>
                <w:b/>
              </w:rPr>
              <w:t>le seguenti variazioni:</w:t>
            </w:r>
          </w:p>
          <w:p w14:paraId="532939D5" w14:textId="77777777" w:rsidR="00843A69" w:rsidRDefault="00843A69" w:rsidP="00843A69">
            <w:pPr>
              <w:jc w:val="left"/>
              <w:rPr>
                <w:rFonts w:ascii="Arial" w:hAnsi="Arial" w:cs="Arial"/>
                <w:b/>
              </w:rPr>
            </w:pPr>
          </w:p>
          <w:p w14:paraId="532939D6" w14:textId="77777777" w:rsidR="00843A69" w:rsidRPr="00676295" w:rsidRDefault="00843A69" w:rsidP="00843A69">
            <w:pPr>
              <w:jc w:val="left"/>
              <w:rPr>
                <w:rFonts w:ascii="Arial" w:hAnsi="Arial" w:cs="Arial"/>
                <w:b/>
              </w:rPr>
            </w:pPr>
          </w:p>
          <w:p w14:paraId="532939D7" w14:textId="05A95BC4" w:rsidR="00843A69" w:rsidRPr="00676295" w:rsidRDefault="00843A69" w:rsidP="00843A69">
            <w:pPr>
              <w:jc w:val="left"/>
              <w:rPr>
                <w:rFonts w:ascii="Arial" w:hAnsi="Arial" w:cs="Arial"/>
                <w:b/>
              </w:rPr>
            </w:pPr>
            <w:r w:rsidRPr="00676295">
              <w:rPr>
                <w:rFonts w:ascii="Arial" w:hAnsi="Arial" w:cs="Arial"/>
                <w:b/>
              </w:rPr>
              <w:t>Modifiche alla superficie dell’esercizio</w:t>
            </w:r>
            <w:r>
              <w:rPr>
                <w:rFonts w:ascii="Arial" w:hAnsi="Arial" w:cs="Arial"/>
                <w:b/>
              </w:rPr>
              <w:t>:</w:t>
            </w:r>
          </w:p>
          <w:p w14:paraId="532939D8" w14:textId="77777777" w:rsidR="00843A69" w:rsidRPr="00676295" w:rsidRDefault="00843A69" w:rsidP="00843A69">
            <w:pPr>
              <w:jc w:val="left"/>
              <w:rPr>
                <w:rFonts w:ascii="Arial" w:hAnsi="Arial" w:cs="Arial"/>
                <w:b/>
              </w:rPr>
            </w:pPr>
          </w:p>
          <w:p w14:paraId="532939D9" w14:textId="77777777" w:rsidR="00843A69" w:rsidRPr="00676295" w:rsidRDefault="00843A69" w:rsidP="00843A69">
            <w:pPr>
              <w:jc w:val="left"/>
              <w:rPr>
                <w:rFonts w:ascii="Arial" w:hAnsi="Arial" w:cs="Arial"/>
                <w:b/>
              </w:rPr>
            </w:pPr>
            <w:r w:rsidRPr="00676295">
              <w:rPr>
                <w:rFonts w:ascii="Arial" w:hAnsi="Arial" w:cs="Arial"/>
              </w:rPr>
              <w:t>Superficie di somministrazione</w:t>
            </w:r>
            <w:r w:rsidRPr="00676295">
              <w:rPr>
                <w:rFonts w:ascii="Arial" w:hAnsi="Arial" w:cs="Arial"/>
                <w:b/>
              </w:rPr>
              <w:t xml:space="preserve">      </w:t>
            </w:r>
            <w:r w:rsidRPr="00676295">
              <w:rPr>
                <w:rFonts w:ascii="Arial" w:hAnsi="Arial" w:cs="Arial"/>
                <w:b/>
                <w:szCs w:val="18"/>
              </w:rPr>
              <w:t xml:space="preserve">                 </w:t>
            </w:r>
            <w:r>
              <w:rPr>
                <w:rFonts w:ascii="Arial" w:hAnsi="Arial" w:cs="Arial"/>
                <w:b/>
                <w:szCs w:val="18"/>
              </w:rPr>
              <w:t xml:space="preserve">                         </w:t>
            </w:r>
            <w:r w:rsidRPr="00676295">
              <w:rPr>
                <w:rFonts w:ascii="Arial" w:hAnsi="Arial" w:cs="Arial"/>
                <w:b/>
                <w:szCs w:val="18"/>
              </w:rPr>
              <w:t xml:space="preserve"> </w:t>
            </w:r>
            <w:r w:rsidRPr="00DC2212">
              <w:rPr>
                <w:rFonts w:ascii="Arial" w:hAnsi="Arial" w:cs="Arial"/>
                <w:b/>
                <w:szCs w:val="18"/>
              </w:rPr>
              <w:t xml:space="preserve">da mq </w:t>
            </w:r>
            <w:r w:rsidRPr="00DC2212">
              <w:rPr>
                <w:rFonts w:ascii="Arial" w:hAnsi="Arial" w:cs="Arial"/>
                <w:color w:val="808080"/>
                <w:szCs w:val="18"/>
              </w:rPr>
              <w:t xml:space="preserve">|__|__|__|__|        </w:t>
            </w:r>
            <w:r w:rsidRPr="00DC2212">
              <w:rPr>
                <w:rFonts w:ascii="Arial" w:hAnsi="Arial" w:cs="Arial"/>
                <w:b/>
                <w:szCs w:val="18"/>
              </w:rPr>
              <w:t xml:space="preserve">a mq </w:t>
            </w:r>
            <w:r w:rsidRPr="00DC2212">
              <w:rPr>
                <w:rFonts w:ascii="Arial" w:hAnsi="Arial" w:cs="Arial"/>
                <w:color w:val="808080"/>
                <w:szCs w:val="18"/>
              </w:rPr>
              <w:t>|__|__|__|__|</w:t>
            </w:r>
          </w:p>
          <w:p w14:paraId="532939DA" w14:textId="77777777" w:rsidR="00843A69" w:rsidRPr="008A2E85" w:rsidRDefault="00843A69" w:rsidP="00843A69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</w:tc>
      </w:tr>
      <w:tr w:rsidR="00D86503" w:rsidRPr="00EE4517" w14:paraId="532939E0" w14:textId="77777777" w:rsidTr="006219CC">
        <w:trPr>
          <w:trHeight w:val="992"/>
          <w:jc w:val="center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32939DC" w14:textId="77777777" w:rsidR="00F0796B" w:rsidRPr="00EE4517" w:rsidRDefault="00F0796B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DD" w14:textId="77777777" w:rsidR="00EE4517" w:rsidRDefault="00EE4517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DE" w14:textId="77777777" w:rsidR="00EE4517" w:rsidRPr="00EE4517" w:rsidRDefault="00EE4517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9DF" w14:textId="77777777" w:rsidR="00D86503" w:rsidRPr="00EE4517" w:rsidRDefault="00D86503" w:rsidP="000473CF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EE4517">
              <w:rPr>
                <w:rFonts w:ascii="Arial" w:hAnsi="Arial" w:cs="Arial"/>
                <w:i/>
                <w:sz w:val="20"/>
                <w:szCs w:val="18"/>
              </w:rPr>
              <w:t>DICHIARAZIONI SUL POSSESSO DEI REQU</w:t>
            </w:r>
            <w:r w:rsidR="000473CF">
              <w:rPr>
                <w:rFonts w:ascii="Arial" w:hAnsi="Arial" w:cs="Arial"/>
                <w:i/>
                <w:sz w:val="20"/>
                <w:szCs w:val="18"/>
              </w:rPr>
              <w:t>ISITI DI ONORABILITA’</w:t>
            </w:r>
          </w:p>
        </w:tc>
      </w:tr>
      <w:tr w:rsidR="00D86503" w:rsidRPr="008F17A6" w14:paraId="53293A06" w14:textId="77777777" w:rsidTr="00621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trHeight w:val="554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2939E1" w14:textId="77777777" w:rsidR="00EE4517" w:rsidRPr="00EE4517" w:rsidRDefault="00EE4517" w:rsidP="00EE4517">
            <w:pPr>
              <w:jc w:val="left"/>
              <w:rPr>
                <w:rFonts w:ascii="Arial" w:hAnsi="Arial" w:cs="Arial"/>
                <w:b/>
                <w:szCs w:val="18"/>
              </w:rPr>
            </w:pPr>
          </w:p>
          <w:p w14:paraId="532939E2" w14:textId="77777777" w:rsidR="00EE4517" w:rsidRPr="00EE4517" w:rsidRDefault="00EE4517" w:rsidP="00EE4517">
            <w:pPr>
              <w:rPr>
                <w:rFonts w:ascii="Arial" w:hAnsi="Arial" w:cs="Arial"/>
                <w:szCs w:val="18"/>
              </w:rPr>
            </w:pPr>
            <w:r w:rsidRPr="00EE4517">
              <w:rPr>
                <w:rFonts w:ascii="Arial" w:hAnsi="Arial" w:cs="Arial"/>
                <w:szCs w:val="18"/>
              </w:rPr>
              <w:t xml:space="preserve">Il/la sottoscritto/a, consapevole delle sanzioni penali previste dalla legge per le false dichiarazioni e (art.76 del DPR 445 del 2000 </w:t>
            </w:r>
            <w:r w:rsidR="00EF7B3A">
              <w:rPr>
                <w:rFonts w:ascii="Arial" w:eastAsia="Wingdings" w:hAnsi="Arial" w:cs="Arial"/>
                <w:szCs w:val="18"/>
              </w:rPr>
              <w:t xml:space="preserve">e Codice penale </w:t>
            </w:r>
            <w:r w:rsidR="00D06F31" w:rsidRPr="00D06F31">
              <w:rPr>
                <w:rFonts w:ascii="Arial" w:hAnsi="Arial" w:cs="Arial"/>
                <w:szCs w:val="18"/>
              </w:rPr>
              <w:t>e art. 19, comma 6, della L. n. 241 del 1990</w:t>
            </w:r>
            <w:r w:rsidRPr="00EE4517">
              <w:rPr>
                <w:rFonts w:ascii="Arial" w:hAnsi="Arial" w:cs="Arial"/>
                <w:szCs w:val="18"/>
              </w:rPr>
              <w:t>), sotto la propria responsabilità,</w:t>
            </w:r>
          </w:p>
          <w:p w14:paraId="532939E3" w14:textId="77777777" w:rsidR="00EE4517" w:rsidRPr="00EE4517" w:rsidRDefault="00EE4517" w:rsidP="00EE4517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9E4" w14:textId="77777777" w:rsidR="00EE4517" w:rsidRPr="00EE4517" w:rsidRDefault="00EE4517" w:rsidP="00EE4517">
            <w:pPr>
              <w:jc w:val="left"/>
              <w:rPr>
                <w:rFonts w:ascii="Arial" w:hAnsi="Arial" w:cs="Arial"/>
                <w:szCs w:val="18"/>
              </w:rPr>
            </w:pPr>
            <w:r w:rsidRPr="00EE4517">
              <w:rPr>
                <w:rFonts w:ascii="Arial" w:hAnsi="Arial" w:cs="Arial"/>
                <w:szCs w:val="18"/>
              </w:rPr>
              <w:t>dichiara:</w:t>
            </w:r>
          </w:p>
          <w:p w14:paraId="532939E5" w14:textId="77777777" w:rsidR="00EE4517" w:rsidRPr="00EE4517" w:rsidRDefault="00EE4517" w:rsidP="00EE4517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9E6" w14:textId="77777777" w:rsidR="00EE4517" w:rsidRPr="00C13F6C" w:rsidRDefault="00EE4517" w:rsidP="00C13F6C">
            <w:pPr>
              <w:numPr>
                <w:ilvl w:val="0"/>
                <w:numId w:val="2"/>
              </w:numPr>
              <w:ind w:left="360"/>
              <w:jc w:val="left"/>
              <w:rPr>
                <w:rFonts w:ascii="Arial" w:hAnsi="Arial" w:cs="Arial"/>
                <w:szCs w:val="18"/>
              </w:rPr>
            </w:pPr>
            <w:r w:rsidRPr="00EE4517">
              <w:rPr>
                <w:rFonts w:ascii="Arial" w:hAnsi="Arial" w:cs="Arial"/>
                <w:szCs w:val="18"/>
              </w:rPr>
              <w:t>di essere in possesso dei requisiti di onorabilità previsti dalla legge</w:t>
            </w:r>
            <w:r w:rsidRPr="00C13F6C">
              <w:rPr>
                <w:rFonts w:ascii="Arial" w:hAnsi="Arial" w:cs="Arial"/>
                <w:szCs w:val="18"/>
              </w:rPr>
              <w:t xml:space="preserve"> </w:t>
            </w:r>
            <w:r w:rsidRPr="00EE4517">
              <w:rPr>
                <w:rFonts w:ascii="Arial" w:hAnsi="Arial" w:cs="Arial"/>
                <w:szCs w:val="18"/>
              </w:rPr>
              <w:t xml:space="preserve">e di non trovarsi nelle condizioni previste dalla legge (artt. 11, 92 e 131 del TULPS, Regio Decreto 18/06/1931, n. 773); </w:t>
            </w:r>
          </w:p>
          <w:p w14:paraId="532939E7" w14:textId="77777777" w:rsidR="00EE4517" w:rsidRPr="00EE4517" w:rsidRDefault="00EE4517" w:rsidP="00EE4517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BFBFBF"/>
                <w:bottom w:val="single" w:sz="4" w:space="0" w:color="BFBFBF"/>
              </w:tblBorders>
              <w:shd w:val="clear" w:color="auto" w:fill="F2F2F2"/>
              <w:tblLook w:val="04A0" w:firstRow="1" w:lastRow="0" w:firstColumn="1" w:lastColumn="0" w:noHBand="0" w:noVBand="1"/>
            </w:tblPr>
            <w:tblGrid>
              <w:gridCol w:w="8788"/>
            </w:tblGrid>
            <w:tr w:rsidR="00EE4517" w:rsidRPr="00EE4517" w14:paraId="532939EA" w14:textId="77777777" w:rsidTr="002C56A9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14:paraId="532939E8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Quali sono i requisiti di onorabilità previsti dalla legge per l’esercizio dell’attività?</w:t>
                  </w:r>
                </w:p>
                <w:p w14:paraId="532939E9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(art. 71, D.Lgs. n. 59/2010)</w:t>
                  </w:r>
                  <w:r w:rsidRPr="00EE4517">
                    <w:rPr>
                      <w:rFonts w:ascii="Arial" w:hAnsi="Arial" w:cs="Arial"/>
                      <w:b/>
                      <w:color w:val="262626"/>
                      <w:szCs w:val="20"/>
                      <w:vertAlign w:val="superscript"/>
                    </w:rPr>
                    <w:footnoteReference w:id="5"/>
                  </w:r>
                </w:p>
              </w:tc>
            </w:tr>
            <w:tr w:rsidR="00EE4517" w:rsidRPr="00EE4517" w14:paraId="532939F8" w14:textId="77777777" w:rsidTr="00B123C6">
              <w:trPr>
                <w:trHeight w:val="112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</w:tcBorders>
                  <w:shd w:val="clear" w:color="auto" w:fill="F2F2F2"/>
                  <w:vAlign w:val="center"/>
                </w:tcPr>
                <w:p w14:paraId="532939EB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Non possono esercitare l'attività commerciale di vendita e di somministrazione:</w:t>
                  </w:r>
                </w:p>
                <w:p w14:paraId="532939EC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a)  coloro che sono stati dichiarati delinquenti abituali, professionali o per tendenza, salvo che abbiano ottenuto la riabilitazione;</w:t>
                  </w:r>
                </w:p>
                <w:p w14:paraId="532939ED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b)  coloro che hanno riportato una condanna, con sentenza passata in giudicato, per delitto non colposo, per il quale è prevista una pena detentiva non inferiore nel minimo a tre anni, sempre che sia stata applicata, in concreto, una pena superiore al minimo edittale;</w:t>
                  </w:r>
                </w:p>
                <w:p w14:paraId="532939EE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c)  coloro che hanno riportato, con sentenza passata in giudicato, una condanna a pena detentiva per uno dei delitti di cui al libro II, Titolo VIII, capo II del </w:t>
                  </w:r>
                  <w:proofErr w:type="gramStart"/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codice penale</w:t>
                  </w:r>
                  <w:proofErr w:type="gramEnd"/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, ovvero per ricettazione, riciclaggio, insolvenza fraudolenta, bancarotta fraudolenta, usura, rapina, delitti contro la persona commessi con violenza, estorsione;</w:t>
                  </w:r>
                </w:p>
                <w:p w14:paraId="532939EF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d)  coloro che hanno riportato, con sentenza passata in giudicato, una condanna per reati contro l'igiene e la sanità pubblica, compresi i delitti di cui al libro II, Titolo VI, capo II del </w:t>
                  </w:r>
                  <w:proofErr w:type="gramStart"/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codice penale</w:t>
                  </w:r>
                  <w:proofErr w:type="gramEnd"/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;</w:t>
                  </w:r>
                </w:p>
                <w:p w14:paraId="532939F0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e)  coloro che hanno riportato, con sentenza passata in giudicato, due o più condanne, nel quinquennio precedente all'inizio dell'esercizio dell'attività, per delitti di frode nella preparazione e nel commercio degli alimenti previsti da leggi speciali;</w:t>
                  </w:r>
                </w:p>
                <w:p w14:paraId="532939F1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f)  coloro che sono sottoposti a una delle misure previste dal Codice delle leggi antimafia (D.Lgs. n. 159/2011)</w:t>
                  </w: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  <w:vertAlign w:val="superscript"/>
                    </w:rPr>
                    <w:footnoteReference w:id="6"/>
                  </w: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 ovvero a misure di sicurezza.</w:t>
                  </w:r>
                </w:p>
                <w:p w14:paraId="532939F2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Il divieto di esercizio dell'attività nei casi previsti dalle lettere b), c), d), e) ed f), permane per la durata di cinque anni a decorrere dal giorno in cui la pena è stata scontata. Qualora la pena si sia estinta in altro modo, il termine di cinque anni decorre dal giorno del passaggio in giudicato della sentenza, salvo riabilitazione.</w:t>
                  </w:r>
                </w:p>
                <w:p w14:paraId="532939F3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Il divieto di esercizio dell'attività non si applica qualora, con sentenza passata in giudicato sia stata concessa la sospensione condizionale della pena sempre che non intervengano circostanze idonee a incidere sulla revoca della sospensione.</w:t>
                  </w:r>
                </w:p>
                <w:p w14:paraId="532939F4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In caso di società, associazioni od organismi collettivi i requisiti morali devono essere posseduti dal legale rappresentante, da altra persona preposta all'attività commerciale e da tutti i soggetti individuati dall'articolo 2, comma 3, del decreto del Presidente della Repubblica 3 giugno 1998, n. 252. In caso di impresa individuale i requisiti devono essere posseduti dal titolare e dall'eventuale altra persona preposta all'attività commerciale.</w:t>
                  </w:r>
                </w:p>
                <w:p w14:paraId="532939F5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</w:p>
                <w:p w14:paraId="532939F6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Non possono esercitare l'attività di </w:t>
                  </w:r>
                  <w:r w:rsidRPr="00EE4517">
                    <w:rPr>
                      <w:rFonts w:ascii="Arial" w:hAnsi="Arial" w:cs="Arial"/>
                      <w:b/>
                      <w:i/>
                      <w:color w:val="262626"/>
                      <w:szCs w:val="20"/>
                    </w:rPr>
                    <w:t>somministrazione di alimenti e bevande</w:t>
                  </w: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 coloro che si trovano nelle condizioni sopra riportate, o hanno riportato, con sentenza passata in giudicato, una condanna per reati contro la moralità pubblica e il buon costume, per delitti commessi in stato di ubriachezza o in stato di intossicazione da stupefacenti; per reati concernenti la prevenzione dell'alcolismo, le sostanze stupefacenti o psicotrope, il gioco d'azzardo, le scommesse clandestine, nonché per reati relativi ad infrazioni alle norme sui giochi.</w:t>
                  </w:r>
                </w:p>
                <w:p w14:paraId="532939F7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</w:p>
              </w:tc>
            </w:tr>
          </w:tbl>
          <w:p w14:paraId="532939F9" w14:textId="77777777" w:rsidR="00EE4517" w:rsidRPr="00EE4517" w:rsidRDefault="00EE4517" w:rsidP="00EE4517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p w14:paraId="532939FA" w14:textId="77777777" w:rsidR="00EE4517" w:rsidRPr="00EE4517" w:rsidRDefault="00EE4517" w:rsidP="00EE4517">
            <w:pPr>
              <w:jc w:val="left"/>
              <w:rPr>
                <w:rFonts w:ascii="Arial" w:hAnsi="Arial" w:cs="Arial"/>
                <w:i/>
                <w:color w:val="808080"/>
              </w:rPr>
            </w:pPr>
          </w:p>
          <w:p w14:paraId="532939FB" w14:textId="77777777" w:rsidR="00EE4517" w:rsidRPr="00EE4517" w:rsidRDefault="00EE4517" w:rsidP="00EE4517">
            <w:pPr>
              <w:numPr>
                <w:ilvl w:val="0"/>
                <w:numId w:val="2"/>
              </w:numPr>
              <w:ind w:left="360"/>
              <w:jc w:val="left"/>
              <w:rPr>
                <w:rFonts w:ascii="Arial" w:hAnsi="Arial" w:cs="Arial"/>
                <w:szCs w:val="18"/>
              </w:rPr>
            </w:pPr>
            <w:r w:rsidRPr="00EE4517">
              <w:rPr>
                <w:rFonts w:ascii="Arial" w:hAnsi="Arial" w:cs="Arial"/>
                <w:szCs w:val="18"/>
              </w:rPr>
      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      </w:r>
          </w:p>
          <w:p w14:paraId="532939FC" w14:textId="77777777" w:rsidR="00EE4517" w:rsidRPr="00EE4517" w:rsidRDefault="00EE4517" w:rsidP="00EE4517">
            <w:pPr>
              <w:ind w:left="360"/>
              <w:jc w:val="left"/>
              <w:rPr>
                <w:rFonts w:ascii="Arial" w:hAnsi="Arial" w:cs="Arial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BFBFBF"/>
                <w:bottom w:val="single" w:sz="4" w:space="0" w:color="BFBFBF"/>
              </w:tblBorders>
              <w:shd w:val="clear" w:color="auto" w:fill="F2F2F2"/>
              <w:tblLook w:val="04A0" w:firstRow="1" w:lastRow="0" w:firstColumn="1" w:lastColumn="0" w:noHBand="0" w:noVBand="1"/>
            </w:tblPr>
            <w:tblGrid>
              <w:gridCol w:w="8788"/>
            </w:tblGrid>
            <w:tr w:rsidR="00EE4517" w:rsidRPr="00EE4517" w14:paraId="532939FE" w14:textId="77777777" w:rsidTr="002C56A9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14:paraId="532939FD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b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b/>
                      <w:color w:val="262626"/>
                      <w:szCs w:val="20"/>
                    </w:rPr>
                    <w:t>Quali sono le cause di divieto, decadenza o sospensione previste dalla legge (D.Lgs. n. 159/2011)?</w:t>
                  </w:r>
                </w:p>
              </w:tc>
            </w:tr>
            <w:tr w:rsidR="00EE4517" w:rsidRPr="00EE4517" w14:paraId="53293A01" w14:textId="77777777" w:rsidTr="002C56A9">
              <w:trPr>
                <w:trHeight w:val="1526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</w:tcBorders>
                  <w:shd w:val="clear" w:color="auto" w:fill="F2F2F2"/>
                  <w:vAlign w:val="center"/>
                </w:tcPr>
                <w:p w14:paraId="532939FF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lastRenderedPageBreak/>
                    <w:t xml:space="preserve">- provvedimenti definitivi di applicazione delle misure di prevenzione personale (sorveglianza speciale di pubblica sicurezza oppure obbligo di soggiorno nel comune di residenza o di dimora abituale - art. 5 del </w:t>
                  </w:r>
                  <w:proofErr w:type="spellStart"/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D.Lgs</w:t>
                  </w:r>
                  <w:proofErr w:type="spellEnd"/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 xml:space="preserve"> 159/2011);</w:t>
                  </w:r>
                </w:p>
                <w:p w14:paraId="53293A00" w14:textId="77777777" w:rsidR="00EE4517" w:rsidRPr="00EE4517" w:rsidRDefault="00EE4517" w:rsidP="00EE4517">
                  <w:pPr>
                    <w:ind w:left="360" w:right="475"/>
                    <w:jc w:val="left"/>
                    <w:rPr>
                      <w:rFonts w:ascii="Arial" w:hAnsi="Arial" w:cs="Arial"/>
                      <w:i/>
                      <w:color w:val="262626"/>
                      <w:szCs w:val="20"/>
                    </w:rPr>
                  </w:pPr>
                  <w:r w:rsidRPr="00EE4517">
                    <w:rPr>
                      <w:rFonts w:ascii="Arial" w:hAnsi="Arial" w:cs="Arial"/>
                      <w:i/>
                      <w:color w:val="262626"/>
                      <w:szCs w:val="20"/>
                    </w:rPr>
                    <w:t>- condanne con sentenza definitiva o confermata in appello per uno dei delitti consumati o tentati elencati nell’art. 51, comma 3-bis, del Codice di procedura penale (per esempio, associazione di tipo mafioso o associazione finalizzata al traffico di stupefacenti, ecc.).</w:t>
                  </w:r>
                </w:p>
              </w:tc>
            </w:tr>
          </w:tbl>
          <w:p w14:paraId="53293A02" w14:textId="77777777" w:rsidR="00D86503" w:rsidRDefault="00EE4517" w:rsidP="00EE4517">
            <w:pPr>
              <w:jc w:val="left"/>
              <w:rPr>
                <w:rFonts w:ascii="Arial" w:hAnsi="Arial" w:cs="Arial"/>
                <w:szCs w:val="18"/>
              </w:rPr>
            </w:pPr>
            <w:r w:rsidRPr="008F17A6">
              <w:rPr>
                <w:rFonts w:ascii="Arial" w:hAnsi="Arial" w:cs="Arial"/>
                <w:szCs w:val="18"/>
              </w:rPr>
              <w:t xml:space="preserve"> </w:t>
            </w:r>
          </w:p>
          <w:p w14:paraId="53293A03" w14:textId="77777777" w:rsidR="00843A69" w:rsidRDefault="00843A69" w:rsidP="00EE4517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A04" w14:textId="77777777" w:rsidR="00843A69" w:rsidRPr="001543C0" w:rsidRDefault="001543C0" w:rsidP="001543C0">
            <w:pPr>
              <w:contextualSpacing/>
              <w:rPr>
                <w:rFonts w:ascii="Arial" w:eastAsia="Calibri" w:hAnsi="Arial" w:cs="Arial"/>
                <w:b/>
                <w:szCs w:val="18"/>
                <w:lang w:eastAsia="en-US"/>
              </w:rPr>
            </w:pPr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 xml:space="preserve">|__| Il/la sottoscritto/a dichiara, inoltre, che </w:t>
            </w:r>
            <w:r>
              <w:rPr>
                <w:rFonts w:ascii="Arial" w:eastAsia="Calibri" w:hAnsi="Arial" w:cs="Arial"/>
                <w:szCs w:val="18"/>
                <w:lang w:eastAsia="en-US"/>
              </w:rPr>
              <w:t>rappresentante ai fini del TULPS (artt. 8 e 93) è il</w:t>
            </w:r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 xml:space="preserve"> Sig./</w:t>
            </w:r>
            <w:proofErr w:type="spellStart"/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>ra</w:t>
            </w:r>
            <w:proofErr w:type="spellEnd"/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 xml:space="preserve"> </w:t>
            </w:r>
            <w:r w:rsidRPr="00843A69">
              <w:rPr>
                <w:rFonts w:ascii="Arial" w:hAnsi="Arial" w:cs="Arial"/>
                <w:i/>
                <w:color w:val="808080"/>
              </w:rPr>
              <w:t>___</w:t>
            </w:r>
            <w:r w:rsidRPr="001543C0">
              <w:rPr>
                <w:rFonts w:ascii="Arial" w:hAnsi="Arial" w:cs="Arial"/>
                <w:i/>
                <w:color w:val="808080"/>
              </w:rPr>
              <w:t xml:space="preserve">___________________ </w:t>
            </w:r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>, che ha compilato la dic</w:t>
            </w:r>
            <w:r>
              <w:rPr>
                <w:rFonts w:ascii="Arial" w:eastAsia="Calibri" w:hAnsi="Arial" w:cs="Arial"/>
                <w:szCs w:val="18"/>
                <w:lang w:eastAsia="en-US"/>
              </w:rPr>
              <w:t xml:space="preserve">hiarazione di cui all’allegato </w:t>
            </w:r>
            <w:r w:rsidR="00B7722D">
              <w:rPr>
                <w:rFonts w:ascii="Arial" w:eastAsia="Calibri" w:hAnsi="Arial" w:cs="Arial"/>
                <w:szCs w:val="18"/>
                <w:lang w:eastAsia="en-US"/>
              </w:rPr>
              <w:t>B</w:t>
            </w:r>
            <w:r w:rsidRPr="00843A69">
              <w:rPr>
                <w:rFonts w:ascii="Arial" w:eastAsia="Calibri" w:hAnsi="Arial" w:cs="Arial"/>
                <w:szCs w:val="18"/>
                <w:lang w:eastAsia="en-US"/>
              </w:rPr>
              <w:t>.</w:t>
            </w:r>
          </w:p>
          <w:p w14:paraId="53293A05" w14:textId="77777777" w:rsidR="00843A69" w:rsidRPr="008F17A6" w:rsidRDefault="00843A69" w:rsidP="00140443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D86503" w:rsidRPr="00BD6120" w14:paraId="53293A0B" w14:textId="77777777" w:rsidTr="006219CC">
        <w:trPr>
          <w:gridAfter w:val="1"/>
          <w:wAfter w:w="30" w:type="dxa"/>
          <w:trHeight w:val="992"/>
          <w:jc w:val="center"/>
        </w:trPr>
        <w:tc>
          <w:tcPr>
            <w:tcW w:w="1042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3293A07" w14:textId="77777777" w:rsidR="00D86503" w:rsidRPr="00BD6120" w:rsidRDefault="00D86503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BD6120">
              <w:lastRenderedPageBreak/>
              <w:br w:type="page"/>
            </w:r>
          </w:p>
          <w:p w14:paraId="53293A08" w14:textId="77777777" w:rsidR="00D86503" w:rsidRPr="00BD6120" w:rsidRDefault="00D86503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A09" w14:textId="77777777" w:rsidR="00D86503" w:rsidRPr="00BD6120" w:rsidRDefault="00D86503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</w:p>
          <w:p w14:paraId="53293A0A" w14:textId="77777777" w:rsidR="00D86503" w:rsidRPr="00BD6120" w:rsidRDefault="00D86503" w:rsidP="006219CC">
            <w:pPr>
              <w:jc w:val="left"/>
              <w:rPr>
                <w:rFonts w:ascii="Arial" w:hAnsi="Arial" w:cs="Arial"/>
                <w:i/>
                <w:sz w:val="20"/>
                <w:szCs w:val="18"/>
              </w:rPr>
            </w:pPr>
            <w:r w:rsidRPr="00BD6120">
              <w:rPr>
                <w:rFonts w:ascii="Arial" w:hAnsi="Arial" w:cs="Arial"/>
                <w:i/>
                <w:sz w:val="20"/>
                <w:szCs w:val="18"/>
              </w:rPr>
              <w:t>ALTRE DICHIARAZIONI</w:t>
            </w:r>
          </w:p>
        </w:tc>
      </w:tr>
      <w:tr w:rsidR="00D86503" w:rsidRPr="00B27196" w14:paraId="53293A19" w14:textId="77777777" w:rsidTr="00621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30" w:type="dxa"/>
          <w:trHeight w:val="554"/>
          <w:jc w:val="center"/>
        </w:trPr>
        <w:tc>
          <w:tcPr>
            <w:tcW w:w="10426" w:type="dxa"/>
            <w:tcBorders>
              <w:top w:val="single" w:sz="4" w:space="0" w:color="auto"/>
              <w:bottom w:val="single" w:sz="4" w:space="0" w:color="auto"/>
            </w:tcBorders>
          </w:tcPr>
          <w:p w14:paraId="53293A0C" w14:textId="77777777" w:rsidR="00D86503" w:rsidRPr="008F17A6" w:rsidRDefault="00D86503" w:rsidP="006219CC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A0D" w14:textId="77777777" w:rsidR="00A969E5" w:rsidRDefault="00A969E5" w:rsidP="00A969E5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Il/la sottoscritto/a dichiara, relativamente ai locali di esercizio:</w:t>
            </w:r>
          </w:p>
          <w:p w14:paraId="53293A0E" w14:textId="77777777" w:rsidR="00A969E5" w:rsidRDefault="00A969E5" w:rsidP="00A969E5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A0F" w14:textId="77777777" w:rsidR="00A969E5" w:rsidRDefault="00F03D57" w:rsidP="00A969E5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che il locale, dove è esercitata la somministrazione, è conforme alle norme e prescrizioni in materia edilizia e igienico-sanitaria</w:t>
            </w:r>
            <w:r w:rsidDel="00F03D57">
              <w:rPr>
                <w:rFonts w:ascii="Arial" w:hAnsi="Arial" w:cs="Arial"/>
                <w:szCs w:val="18"/>
              </w:rPr>
              <w:t xml:space="preserve"> </w:t>
            </w:r>
          </w:p>
          <w:p w14:paraId="53293A10" w14:textId="77777777" w:rsidR="000473CF" w:rsidRPr="00101B0C" w:rsidRDefault="000473CF" w:rsidP="000473CF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>che i locali sede dell’attività di somministrazione al pubblico di alimenti e bevande possiedono i requisi</w:t>
            </w:r>
            <w:r>
              <w:rPr>
                <w:rFonts w:ascii="Arial" w:hAnsi="Arial" w:cs="Arial"/>
                <w:szCs w:val="18"/>
              </w:rPr>
              <w:t>ti di sorvegliabilità (</w:t>
            </w:r>
            <w:r w:rsidRPr="009C5FC5">
              <w:rPr>
                <w:rFonts w:ascii="Arial" w:hAnsi="Arial" w:cs="Arial"/>
                <w:szCs w:val="18"/>
              </w:rPr>
              <w:t xml:space="preserve">D.M. </w:t>
            </w:r>
            <w:r>
              <w:rPr>
                <w:rFonts w:ascii="Arial" w:hAnsi="Arial" w:cs="Arial"/>
                <w:szCs w:val="18"/>
              </w:rPr>
              <w:t>17 dicembre 1992, n. 564)</w:t>
            </w:r>
          </w:p>
          <w:p w14:paraId="53293A11" w14:textId="77777777" w:rsidR="00A969E5" w:rsidRDefault="00A969E5" w:rsidP="00677B4B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</w:p>
          <w:p w14:paraId="53293A12" w14:textId="77777777" w:rsidR="00DB4E71" w:rsidRDefault="00677B4B" w:rsidP="00677B4B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677B4B">
              <w:rPr>
                <w:rFonts w:ascii="Arial" w:hAnsi="Arial" w:cs="Arial"/>
                <w:szCs w:val="18"/>
              </w:rPr>
              <w:t>Il/la sottoscritto/a dichiara, inoltre:</w:t>
            </w:r>
          </w:p>
          <w:p w14:paraId="53293A13" w14:textId="77777777" w:rsidR="00DB4E71" w:rsidRDefault="009E4047" w:rsidP="009E4047">
            <w:pPr>
              <w:numPr>
                <w:ilvl w:val="0"/>
                <w:numId w:val="9"/>
              </w:num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che l’associazione/circolo </w:t>
            </w:r>
            <w:r w:rsidRPr="009E4047">
              <w:rPr>
                <w:rFonts w:ascii="Arial" w:hAnsi="Arial" w:cs="Arial"/>
                <w:szCs w:val="18"/>
              </w:rPr>
              <w:t>ha le caratteristiche di ente non commerciale come previsto dagli artt. 148 e 149 del</w:t>
            </w:r>
            <w:r>
              <w:t xml:space="preserve"> </w:t>
            </w:r>
            <w:r w:rsidRPr="009E4047">
              <w:rPr>
                <w:rFonts w:ascii="Arial" w:hAnsi="Arial" w:cs="Arial"/>
                <w:szCs w:val="18"/>
              </w:rPr>
              <w:t>D.P.R. n. 917 del 1986 (come riformato nel 2004)</w:t>
            </w:r>
          </w:p>
          <w:p w14:paraId="53293A14" w14:textId="77777777" w:rsidR="004C21E1" w:rsidRPr="004C21E1" w:rsidRDefault="000473CF" w:rsidP="004C21E1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che la somministrazione avviene esclusivamente a favore dei propri associati</w:t>
            </w:r>
            <w:r w:rsidR="00875744">
              <w:rPr>
                <w:rFonts w:ascii="Arial" w:hAnsi="Arial" w:cs="Arial"/>
                <w:szCs w:val="18"/>
              </w:rPr>
              <w:t xml:space="preserve"> presso la sede ove sono svolte le attività istituzionali (art. 2, comma 1, del D.P.R. n. 235 del 2001) </w:t>
            </w:r>
          </w:p>
          <w:p w14:paraId="53293A15" w14:textId="77777777" w:rsidR="004C21E1" w:rsidRDefault="004C21E1" w:rsidP="009E4047">
            <w:pPr>
              <w:jc w:val="left"/>
              <w:rPr>
                <w:rFonts w:ascii="Arial" w:hAnsi="Arial" w:cs="Arial"/>
                <w:szCs w:val="18"/>
              </w:rPr>
            </w:pPr>
          </w:p>
          <w:p w14:paraId="53293A16" w14:textId="77777777" w:rsidR="004C21E1" w:rsidRPr="004C21E1" w:rsidRDefault="00AF70B2" w:rsidP="004C21E1">
            <w:pPr>
              <w:numPr>
                <w:ilvl w:val="0"/>
                <w:numId w:val="8"/>
              </w:numPr>
              <w:jc w:val="left"/>
              <w:rPr>
                <w:rFonts w:ascii="Arial" w:hAnsi="Arial" w:cs="Arial"/>
                <w:szCs w:val="18"/>
              </w:rPr>
            </w:pPr>
            <w:r w:rsidRPr="00E37BF3">
              <w:rPr>
                <w:rFonts w:ascii="Arial" w:hAnsi="Arial" w:cs="Arial"/>
                <w:szCs w:val="18"/>
              </w:rPr>
              <w:t>Il/la sottoscritto/a dichiara che nell’esercizio dell’attività saranno vendute bevande alcooliche</w:t>
            </w:r>
          </w:p>
          <w:p w14:paraId="53293A17" w14:textId="3F7BB6FA" w:rsidR="00D86503" w:rsidRDefault="00677B4B" w:rsidP="005C29D3">
            <w:pPr>
              <w:numPr>
                <w:ilvl w:val="0"/>
                <w:numId w:val="6"/>
              </w:numPr>
              <w:tabs>
                <w:tab w:val="num" w:pos="0"/>
              </w:tabs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677B4B">
              <w:rPr>
                <w:rFonts w:ascii="Arial" w:hAnsi="Arial" w:cs="Arial"/>
                <w:szCs w:val="18"/>
              </w:rPr>
              <w:t>di impegnarsi a comunicare ogni variazione relativa a stati, fatti, condizioni e titolarità rispetto a quanto dichiarato</w:t>
            </w:r>
          </w:p>
          <w:p w14:paraId="53293A18" w14:textId="2C3882FD" w:rsidR="00875744" w:rsidRPr="00762DD1" w:rsidRDefault="00875744" w:rsidP="00D60E56">
            <w:pPr>
              <w:spacing w:line="360" w:lineRule="auto"/>
              <w:ind w:left="360"/>
              <w:jc w:val="left"/>
              <w:rPr>
                <w:rFonts w:ascii="Arial" w:hAnsi="Arial" w:cs="Arial"/>
                <w:strike/>
                <w:szCs w:val="18"/>
              </w:rPr>
            </w:pPr>
            <w:bookmarkStart w:id="0" w:name="_GoBack"/>
            <w:bookmarkEnd w:id="0"/>
          </w:p>
        </w:tc>
      </w:tr>
    </w:tbl>
    <w:p w14:paraId="53293A1A" w14:textId="77777777" w:rsidR="006E5D46" w:rsidRDefault="006E5D46" w:rsidP="006E5D46">
      <w:pPr>
        <w:rPr>
          <w:rFonts w:ascii="Arial" w:hAnsi="Arial" w:cs="Arial"/>
        </w:rPr>
      </w:pPr>
    </w:p>
    <w:p w14:paraId="53293A1B" w14:textId="77777777" w:rsidR="006E5D46" w:rsidRPr="00916F1D" w:rsidRDefault="006E5D46" w:rsidP="006E5D46">
      <w:pPr>
        <w:rPr>
          <w:rFonts w:ascii="Arial" w:hAnsi="Arial" w:cs="Arial"/>
        </w:rPr>
      </w:pPr>
    </w:p>
    <w:p w14:paraId="53293A1C" w14:textId="77777777" w:rsidR="006E5D46" w:rsidRPr="00916F1D" w:rsidRDefault="006E5D46" w:rsidP="006E5D46">
      <w:pPr>
        <w:rPr>
          <w:rFonts w:ascii="Arial" w:hAnsi="Arial" w:cs="Arial"/>
        </w:rPr>
      </w:pPr>
    </w:p>
    <w:p w14:paraId="53293A1D" w14:textId="77777777" w:rsidR="006E5D46" w:rsidRPr="00916F1D" w:rsidRDefault="006E5D46" w:rsidP="006E5D46">
      <w:pPr>
        <w:rPr>
          <w:rFonts w:ascii="Arial" w:hAnsi="Arial" w:cs="Arial"/>
        </w:rPr>
      </w:pPr>
    </w:p>
    <w:p w14:paraId="53293A1E" w14:textId="77777777" w:rsidR="005C5C36" w:rsidRDefault="005C5C36" w:rsidP="005C5C36">
      <w:pPr>
        <w:rPr>
          <w:rFonts w:ascii="Arial" w:hAnsi="Arial" w:cs="Arial"/>
          <w:sz w:val="28"/>
          <w:szCs w:val="28"/>
        </w:rPr>
      </w:pPr>
      <w:r w:rsidRPr="007E2C53">
        <w:rPr>
          <w:rFonts w:ascii="Arial" w:hAnsi="Arial" w:cs="Arial"/>
          <w:b/>
          <w:sz w:val="28"/>
          <w:szCs w:val="28"/>
        </w:rPr>
        <w:sym w:font="Wingdings" w:char="F0A8"/>
      </w:r>
      <w:r w:rsidRPr="007E2C5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DOMANDA</w:t>
      </w:r>
      <w:r w:rsidRPr="0038330D">
        <w:rPr>
          <w:rFonts w:ascii="Arial" w:hAnsi="Arial" w:cs="Arial"/>
          <w:sz w:val="28"/>
          <w:szCs w:val="28"/>
        </w:rPr>
        <w:t xml:space="preserve"> DI AUTORIZZAZIONE </w:t>
      </w:r>
      <w:r>
        <w:rPr>
          <w:rFonts w:ascii="Arial" w:hAnsi="Arial" w:cs="Arial"/>
          <w:sz w:val="28"/>
          <w:szCs w:val="28"/>
        </w:rPr>
        <w:t>+</w:t>
      </w:r>
      <w:r w:rsidRPr="0038330D">
        <w:rPr>
          <w:rFonts w:ascii="Arial" w:hAnsi="Arial" w:cs="Arial"/>
          <w:sz w:val="28"/>
          <w:szCs w:val="28"/>
        </w:rPr>
        <w:t xml:space="preserve"> SCIA:</w:t>
      </w:r>
      <w:r w:rsidRPr="00157B40">
        <w:rPr>
          <w:rFonts w:ascii="Arial" w:hAnsi="Arial" w:cs="Arial"/>
          <w:sz w:val="28"/>
          <w:szCs w:val="28"/>
        </w:rPr>
        <w:t xml:space="preserve"> </w:t>
      </w:r>
    </w:p>
    <w:p w14:paraId="53293A1F" w14:textId="77777777" w:rsidR="005C5C36" w:rsidRPr="004F0DB2" w:rsidRDefault="005C5C36" w:rsidP="005C5C36">
      <w:pPr>
        <w:rPr>
          <w:rFonts w:ascii="Arial" w:hAnsi="Arial" w:cs="Arial"/>
        </w:rPr>
      </w:pPr>
    </w:p>
    <w:p w14:paraId="53293A20" w14:textId="77777777" w:rsidR="005C5C36" w:rsidRDefault="005C5C36" w:rsidP="005C5C36">
      <w:pPr>
        <w:rPr>
          <w:rFonts w:ascii="Arial" w:hAnsi="Arial" w:cs="Arial"/>
        </w:rPr>
      </w:pPr>
      <w:r>
        <w:rPr>
          <w:rFonts w:ascii="Arial" w:hAnsi="Arial" w:cs="Arial"/>
        </w:rPr>
        <w:t>Il/la sottoscritto/a presenta la segnalazione/comunicazione indicata nel quadro riepilogativo allegato.</w:t>
      </w:r>
    </w:p>
    <w:p w14:paraId="53293A21" w14:textId="77777777" w:rsidR="005C5C36" w:rsidRDefault="005C5C36" w:rsidP="005C5C36">
      <w:pPr>
        <w:rPr>
          <w:rFonts w:ascii="Arial" w:hAnsi="Arial" w:cs="Arial"/>
        </w:rPr>
      </w:pPr>
      <w:r w:rsidRPr="00930E6E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domanda di autorizzazione</w:t>
      </w:r>
      <w:r w:rsidRPr="00930E6E">
        <w:rPr>
          <w:rFonts w:ascii="Arial" w:hAnsi="Arial" w:cs="Arial"/>
        </w:rPr>
        <w:t xml:space="preserve"> svolge anche la funzione di autorizzazione per i fini di cui agli articoli 16 e 86 del TULPS.</w:t>
      </w:r>
    </w:p>
    <w:p w14:paraId="53293A22" w14:textId="77777777" w:rsidR="005C5C36" w:rsidRDefault="005C5C36" w:rsidP="005C5C36">
      <w:pPr>
        <w:rPr>
          <w:rFonts w:ascii="Arial" w:hAnsi="Arial" w:cs="Arial"/>
        </w:rPr>
      </w:pPr>
    </w:p>
    <w:p w14:paraId="53293A23" w14:textId="77777777" w:rsidR="005C5C36" w:rsidRPr="004F0DB2" w:rsidRDefault="005C5C36" w:rsidP="005C5C36">
      <w:pPr>
        <w:rPr>
          <w:rFonts w:ascii="Arial" w:hAnsi="Arial" w:cs="Arial"/>
        </w:rPr>
      </w:pPr>
    </w:p>
    <w:p w14:paraId="53293A24" w14:textId="77777777" w:rsidR="005C5C36" w:rsidRPr="004F0DB2" w:rsidRDefault="005C5C36" w:rsidP="005C5C36">
      <w:pPr>
        <w:rPr>
          <w:rFonts w:ascii="Arial" w:hAnsi="Arial" w:cs="Arial"/>
        </w:rPr>
      </w:pPr>
    </w:p>
    <w:p w14:paraId="53293A25" w14:textId="77777777" w:rsidR="005C5C36" w:rsidRDefault="005C5C36" w:rsidP="005C5C36">
      <w:pPr>
        <w:rPr>
          <w:rFonts w:ascii="Arial" w:hAnsi="Arial" w:cs="Arial"/>
          <w:sz w:val="28"/>
          <w:szCs w:val="28"/>
        </w:rPr>
      </w:pPr>
      <w:r w:rsidRPr="007E2C53">
        <w:rPr>
          <w:rFonts w:ascii="Arial" w:hAnsi="Arial" w:cs="Arial"/>
          <w:b/>
          <w:sz w:val="28"/>
          <w:szCs w:val="28"/>
        </w:rPr>
        <w:sym w:font="Wingdings" w:char="F0A8"/>
      </w:r>
      <w:r w:rsidRPr="007E2C5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DOMANDA DI AUTORIZZAZIONE + </w:t>
      </w:r>
      <w:r w:rsidRPr="00523CD8">
        <w:rPr>
          <w:rFonts w:ascii="Arial" w:hAnsi="Arial" w:cs="Arial"/>
          <w:sz w:val="28"/>
          <w:szCs w:val="28"/>
        </w:rPr>
        <w:t>SCIA UNICA</w:t>
      </w:r>
      <w:r>
        <w:rPr>
          <w:rFonts w:ascii="Arial" w:hAnsi="Arial" w:cs="Arial"/>
          <w:sz w:val="28"/>
          <w:szCs w:val="28"/>
        </w:rPr>
        <w:t>:</w:t>
      </w:r>
    </w:p>
    <w:p w14:paraId="53293A26" w14:textId="77777777" w:rsidR="005C5C36" w:rsidRPr="004F0DB2" w:rsidRDefault="005C5C36" w:rsidP="005C5C36">
      <w:pPr>
        <w:rPr>
          <w:rFonts w:ascii="Arial" w:hAnsi="Arial" w:cs="Arial"/>
        </w:rPr>
      </w:pPr>
    </w:p>
    <w:p w14:paraId="53293A27" w14:textId="77777777" w:rsidR="005C5C36" w:rsidRDefault="005C5C36" w:rsidP="005C5C36">
      <w:pPr>
        <w:rPr>
          <w:rFonts w:ascii="Arial" w:hAnsi="Arial" w:cs="Arial"/>
        </w:rPr>
      </w:pPr>
      <w:r>
        <w:rPr>
          <w:rFonts w:ascii="Arial" w:hAnsi="Arial" w:cs="Arial"/>
        </w:rPr>
        <w:t>Il/la sottoscritto/a presenta le segnalazioni e/o comunicazioni indicate nel quadro riepilogativo allegato.</w:t>
      </w:r>
    </w:p>
    <w:p w14:paraId="53293A28" w14:textId="77777777" w:rsidR="005C5C36" w:rsidRPr="004F0DB2" w:rsidRDefault="005C5C36" w:rsidP="005C5C36">
      <w:pPr>
        <w:rPr>
          <w:rFonts w:ascii="Arial" w:hAnsi="Arial" w:cs="Arial"/>
        </w:rPr>
      </w:pPr>
    </w:p>
    <w:p w14:paraId="53293A29" w14:textId="77777777" w:rsidR="005C5C36" w:rsidRPr="004F0DB2" w:rsidRDefault="005C5C36" w:rsidP="005C5C36">
      <w:pPr>
        <w:rPr>
          <w:rFonts w:ascii="Arial" w:hAnsi="Arial" w:cs="Arial"/>
        </w:rPr>
      </w:pPr>
    </w:p>
    <w:p w14:paraId="53293A2A" w14:textId="77777777" w:rsidR="005C5C36" w:rsidRPr="004F0DB2" w:rsidRDefault="005C5C36" w:rsidP="005C5C36">
      <w:pPr>
        <w:rPr>
          <w:rFonts w:ascii="Arial" w:hAnsi="Arial" w:cs="Arial"/>
        </w:rPr>
      </w:pPr>
    </w:p>
    <w:p w14:paraId="53293A2B" w14:textId="77777777" w:rsidR="005C5C36" w:rsidRDefault="005C5C36" w:rsidP="005C5C36">
      <w:pPr>
        <w:rPr>
          <w:rFonts w:ascii="Arial" w:hAnsi="Arial" w:cs="Arial"/>
          <w:sz w:val="28"/>
          <w:szCs w:val="28"/>
        </w:rPr>
      </w:pPr>
      <w:r w:rsidRPr="007E2C53">
        <w:rPr>
          <w:rFonts w:ascii="Arial" w:hAnsi="Arial" w:cs="Arial"/>
          <w:b/>
          <w:sz w:val="28"/>
          <w:szCs w:val="28"/>
        </w:rPr>
        <w:sym w:font="Wingdings" w:char="F0A8"/>
      </w:r>
      <w:r w:rsidRPr="007E2C5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DOMANDA DI AUTORIZZAZIONE + DOMANDA PER IL RILASCIO DI ALTRE AUTORIZZAZIONI:</w:t>
      </w:r>
    </w:p>
    <w:p w14:paraId="53293A2C" w14:textId="77777777" w:rsidR="005C5C36" w:rsidRPr="00003041" w:rsidRDefault="005C5C36" w:rsidP="005C5C36">
      <w:pPr>
        <w:rPr>
          <w:rFonts w:ascii="Arial" w:hAnsi="Arial" w:cs="Arial"/>
        </w:rPr>
      </w:pPr>
    </w:p>
    <w:p w14:paraId="53293A2D" w14:textId="77777777" w:rsidR="005C5C36" w:rsidRDefault="005C5C36" w:rsidP="005C5C36">
      <w:pPr>
        <w:rPr>
          <w:rFonts w:ascii="Arial" w:hAnsi="Arial" w:cs="Arial"/>
        </w:rPr>
      </w:pPr>
      <w:r>
        <w:rPr>
          <w:rFonts w:ascii="Arial" w:hAnsi="Arial" w:cs="Arial"/>
        </w:rPr>
        <w:t>Il/la sottoscritto/a presenta richiesta di acquisizione, da parte dell’Amministrazione, delle autorizzazioni indicate nel quadro riepilogativo allegato.</w:t>
      </w:r>
    </w:p>
    <w:p w14:paraId="53293A2E" w14:textId="77777777" w:rsidR="005C5C36" w:rsidRPr="002D6950" w:rsidRDefault="005C5C36" w:rsidP="005C5C36">
      <w:pPr>
        <w:rPr>
          <w:rFonts w:ascii="Arial" w:hAnsi="Arial" w:cs="Arial"/>
        </w:rPr>
      </w:pPr>
    </w:p>
    <w:p w14:paraId="53293A2F" w14:textId="77777777" w:rsidR="005C5C36" w:rsidRPr="002D6950" w:rsidRDefault="005C5C36" w:rsidP="005C5C36">
      <w:pPr>
        <w:rPr>
          <w:rFonts w:ascii="Arial" w:hAnsi="Arial" w:cs="Arial"/>
        </w:rPr>
      </w:pPr>
    </w:p>
    <w:p w14:paraId="53293A30" w14:textId="77777777" w:rsidR="005C5C36" w:rsidRDefault="005C5C36" w:rsidP="005C5C36">
      <w:pPr>
        <w:rPr>
          <w:rFonts w:ascii="Arial" w:hAnsi="Arial" w:cs="Arial"/>
        </w:rPr>
      </w:pPr>
      <w:r>
        <w:rPr>
          <w:rFonts w:ascii="Arial" w:hAnsi="Arial" w:cs="Arial"/>
        </w:rPr>
        <w:t>Il/la sottoscritto/a è consapevole di non poter iniziare l’attività fino al rilascio dei relativi atti di assenso, che verrà comunicato dallo Sportello Unico.</w:t>
      </w:r>
    </w:p>
    <w:p w14:paraId="53293A31" w14:textId="77777777" w:rsidR="005C5C36" w:rsidRPr="002D6950" w:rsidRDefault="005C5C36" w:rsidP="005C5C36">
      <w:pPr>
        <w:rPr>
          <w:rFonts w:ascii="Arial" w:hAnsi="Arial" w:cs="Arial"/>
        </w:rPr>
      </w:pPr>
    </w:p>
    <w:p w14:paraId="53293A32" w14:textId="77777777" w:rsidR="005C5C36" w:rsidRPr="002D6950" w:rsidRDefault="005C5C36" w:rsidP="005C5C36">
      <w:pPr>
        <w:rPr>
          <w:rFonts w:ascii="Arial" w:hAnsi="Arial" w:cs="Arial"/>
        </w:rPr>
      </w:pPr>
    </w:p>
    <w:p w14:paraId="53293A33" w14:textId="77777777" w:rsidR="005C5C36" w:rsidRPr="002D6950" w:rsidRDefault="005C5C36" w:rsidP="005C5C36">
      <w:pPr>
        <w:rPr>
          <w:rFonts w:ascii="Arial" w:hAnsi="Arial" w:cs="Arial"/>
        </w:rPr>
      </w:pPr>
    </w:p>
    <w:p w14:paraId="53293A34" w14:textId="77777777" w:rsidR="005C5C36" w:rsidRPr="002D6950" w:rsidRDefault="005C5C36" w:rsidP="005C5C36">
      <w:pPr>
        <w:rPr>
          <w:rFonts w:ascii="Arial" w:hAnsi="Arial" w:cs="Arial"/>
        </w:rPr>
      </w:pPr>
    </w:p>
    <w:p w14:paraId="53293A35" w14:textId="77777777" w:rsidR="005C5C36" w:rsidRPr="002D6950" w:rsidRDefault="005C5C36" w:rsidP="005C5C36">
      <w:pPr>
        <w:rPr>
          <w:rFonts w:ascii="Arial" w:hAnsi="Arial" w:cs="Arial"/>
        </w:rPr>
      </w:pPr>
      <w:r w:rsidRPr="002D6950">
        <w:rPr>
          <w:rFonts w:ascii="Arial" w:hAnsi="Arial" w:cs="Arial"/>
          <w:b/>
        </w:rPr>
        <w:t>Attenzione</w:t>
      </w:r>
      <w:r w:rsidRPr="002D6950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14:paraId="53293A36" w14:textId="77777777" w:rsidR="005C5C36" w:rsidRDefault="005C5C36" w:rsidP="005C5C36">
      <w:pPr>
        <w:rPr>
          <w:rFonts w:ascii="Arial" w:hAnsi="Arial" w:cs="Arial"/>
        </w:rPr>
      </w:pPr>
    </w:p>
    <w:p w14:paraId="53293A37" w14:textId="77777777" w:rsidR="005C5C36" w:rsidRDefault="005C5C36" w:rsidP="005C5C36">
      <w:pPr>
        <w:rPr>
          <w:rFonts w:ascii="Arial" w:hAnsi="Arial" w:cs="Arial"/>
        </w:rPr>
      </w:pPr>
    </w:p>
    <w:p w14:paraId="53293A38" w14:textId="77777777" w:rsidR="005C5C36" w:rsidRPr="00916F1D" w:rsidRDefault="005C5C36" w:rsidP="005C5C36">
      <w:pPr>
        <w:rPr>
          <w:rFonts w:ascii="Arial" w:hAnsi="Arial" w:cs="Arial"/>
        </w:rPr>
      </w:pPr>
    </w:p>
    <w:p w14:paraId="53293A39" w14:textId="77777777" w:rsidR="005C5C36" w:rsidRDefault="005C5C36" w:rsidP="005C5C36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>
        <w:rPr>
          <w:rFonts w:ascii="Arial" w:hAnsi="Arial" w:cs="Arial"/>
          <w:szCs w:val="18"/>
        </w:rPr>
        <w:t>Data</w:t>
      </w:r>
      <w:r w:rsidRPr="00E20090">
        <w:rPr>
          <w:rFonts w:ascii="Arial" w:hAnsi="Arial" w:cs="Arial"/>
          <w:i/>
          <w:color w:val="808080"/>
        </w:rPr>
        <w:t xml:space="preserve">____________________     </w:t>
      </w:r>
      <w:r>
        <w:rPr>
          <w:rFonts w:ascii="Arial" w:hAnsi="Arial" w:cs="Arial"/>
          <w:szCs w:val="18"/>
        </w:rPr>
        <w:t xml:space="preserve">         Firma</w:t>
      </w:r>
      <w:r w:rsidRPr="00E20090">
        <w:rPr>
          <w:rFonts w:ascii="Arial" w:hAnsi="Arial" w:cs="Arial"/>
          <w:i/>
          <w:color w:val="808080"/>
        </w:rPr>
        <w:t>_________________________________________</w:t>
      </w:r>
    </w:p>
    <w:p w14:paraId="53293A3A" w14:textId="77777777" w:rsidR="006E5D46" w:rsidRPr="006119EF" w:rsidRDefault="006E5D46" w:rsidP="006E5D46">
      <w:pPr>
        <w:rPr>
          <w:rFonts w:ascii="Arial" w:hAnsi="Arial" w:cs="Arial"/>
        </w:rPr>
      </w:pPr>
    </w:p>
    <w:p w14:paraId="53293A3B" w14:textId="77777777" w:rsidR="006E5D46" w:rsidRDefault="006E5D46" w:rsidP="006E5D46">
      <w:pPr>
        <w:rPr>
          <w:rFonts w:ascii="Arial" w:hAnsi="Arial" w:cs="Arial"/>
        </w:rPr>
      </w:pPr>
    </w:p>
    <w:p w14:paraId="53293A3C" w14:textId="77777777" w:rsidR="008323C5" w:rsidRDefault="008323C5" w:rsidP="006E5D46">
      <w:pPr>
        <w:rPr>
          <w:rFonts w:ascii="Arial" w:hAnsi="Arial" w:cs="Arial"/>
        </w:rPr>
      </w:pPr>
    </w:p>
    <w:p w14:paraId="53293A3D" w14:textId="77777777" w:rsidR="008323C5" w:rsidRDefault="008323C5" w:rsidP="006E5D46">
      <w:pPr>
        <w:rPr>
          <w:rFonts w:ascii="Arial" w:hAnsi="Arial" w:cs="Arial"/>
        </w:rPr>
      </w:pPr>
    </w:p>
    <w:p w14:paraId="53293A3E" w14:textId="77777777" w:rsidR="008323C5" w:rsidRDefault="008323C5" w:rsidP="006E5D46">
      <w:pPr>
        <w:rPr>
          <w:rFonts w:ascii="Arial" w:hAnsi="Arial" w:cs="Arial"/>
        </w:rPr>
      </w:pPr>
    </w:p>
    <w:p w14:paraId="53293A3F" w14:textId="77777777" w:rsidR="006E5D46" w:rsidRPr="006119EF" w:rsidRDefault="006E5D46" w:rsidP="006E5D46">
      <w:pPr>
        <w:rPr>
          <w:rFonts w:ascii="Arial" w:hAnsi="Arial" w:cs="Arial"/>
        </w:rPr>
      </w:pPr>
    </w:p>
    <w:p w14:paraId="53293A40" w14:textId="77777777" w:rsidR="006E5D46" w:rsidRPr="006119EF" w:rsidRDefault="006E5D46" w:rsidP="006E5D46">
      <w:pPr>
        <w:rPr>
          <w:rFonts w:ascii="Arial" w:hAnsi="Arial" w:cs="Arial"/>
        </w:rPr>
      </w:pPr>
    </w:p>
    <w:p w14:paraId="53293A41" w14:textId="77777777" w:rsidR="006E5D46" w:rsidRPr="008F67AD" w:rsidRDefault="006E5D46" w:rsidP="006E5D46">
      <w:pPr>
        <w:rPr>
          <w:rFonts w:ascii="Arial" w:hAnsi="Arial" w:cs="Arial"/>
        </w:rPr>
      </w:pPr>
    </w:p>
    <w:p w14:paraId="53293A42" w14:textId="77777777" w:rsidR="008323C5" w:rsidRPr="00692B9D" w:rsidRDefault="008323C5" w:rsidP="008323C5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7"/>
      </w:r>
    </w:p>
    <w:p w14:paraId="53293A43" w14:textId="77777777" w:rsidR="008323C5" w:rsidRPr="00692B9D" w:rsidRDefault="008323C5" w:rsidP="008323C5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14:paraId="53293A44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14:paraId="53293A45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46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47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14:paraId="53293A48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14:paraId="53293A49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4A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14:paraId="53293A4B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14:paraId="53293A4C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4D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8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14:paraId="53293A4E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4F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14:paraId="53293A50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51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14:paraId="53293A52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9"/>
      </w:r>
    </w:p>
    <w:p w14:paraId="53293A53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54" w14:textId="77777777" w:rsidR="008323C5" w:rsidRPr="00F32E1C" w:rsidRDefault="008323C5" w:rsidP="008323C5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14:paraId="53293A55" w14:textId="6604B02B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Per esercitare tali diritti tutte le richieste devono essere rivolte al Comune di</w:t>
      </w:r>
      <w:r w:rsidR="00762DD1">
        <w:rPr>
          <w:rFonts w:ascii="Arial" w:eastAsia="Calibri" w:hAnsi="Arial" w:cs="Arial"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_____________________________</w:t>
      </w:r>
      <w:r w:rsidR="00762DD1">
        <w:rPr>
          <w:rFonts w:ascii="Arial" w:eastAsia="Calibri" w:hAnsi="Arial" w:cs="Arial"/>
          <w:szCs w:val="18"/>
          <w:lang w:eastAsia="en-US"/>
        </w:rPr>
        <w:t xml:space="preserve"> 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 mail</w:t>
      </w:r>
      <w:r w:rsidR="00762DD1">
        <w:rPr>
          <w:rFonts w:ascii="Arial" w:eastAsia="Calibri" w:hAnsi="Arial" w:cs="Arial"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________________________________________________________________________</w:t>
      </w:r>
    </w:p>
    <w:p w14:paraId="53293A56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14:paraId="53293A57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58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14:paraId="53293A59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5A" w14:textId="77777777" w:rsidR="008323C5" w:rsidRDefault="008323C5" w:rsidP="008323C5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p w14:paraId="53293A5B" w14:textId="77777777" w:rsidR="008323C5" w:rsidRPr="00916F1D" w:rsidRDefault="008323C5" w:rsidP="008323C5">
      <w:pPr>
        <w:jc w:val="lef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Cs w:val="18"/>
          <w:lang w:eastAsia="en-US"/>
        </w:rPr>
        <w:br w:type="page"/>
      </w:r>
    </w:p>
    <w:p w14:paraId="53293A5C" w14:textId="77777777" w:rsidR="00916F1D" w:rsidRPr="00916F1D" w:rsidRDefault="00916F1D" w:rsidP="006E5D46">
      <w:pPr>
        <w:rPr>
          <w:rFonts w:ascii="Arial" w:hAnsi="Arial" w:cs="Arial"/>
          <w:b/>
          <w:i/>
          <w:sz w:val="22"/>
          <w:szCs w:val="22"/>
        </w:rPr>
      </w:pPr>
      <w:r w:rsidRPr="00916F1D">
        <w:rPr>
          <w:rFonts w:ascii="Arial" w:hAnsi="Arial" w:cs="Arial"/>
          <w:b/>
          <w:i/>
          <w:sz w:val="22"/>
          <w:szCs w:val="22"/>
        </w:rPr>
        <w:lastRenderedPageBreak/>
        <w:t>Quadro riepilogativo della documentazione allegata</w:t>
      </w:r>
    </w:p>
    <w:p w14:paraId="53293A5D" w14:textId="77777777" w:rsidR="00101B0C" w:rsidRPr="00916F1D" w:rsidRDefault="00101B0C" w:rsidP="00101B0C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14:paraId="53293A5E" w14:textId="77777777" w:rsidR="00101B0C" w:rsidRDefault="00101B0C" w:rsidP="006E5D46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</w:p>
    <w:p w14:paraId="53293A5F" w14:textId="77777777" w:rsidR="005C5C36" w:rsidRDefault="005C5C36" w:rsidP="005C5C36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  <w:r w:rsidRPr="00933FE1">
        <w:rPr>
          <w:rFonts w:ascii="Arial" w:hAnsi="Arial" w:cs="Arial"/>
          <w:b/>
          <w:sz w:val="20"/>
          <w:szCs w:val="20"/>
        </w:rPr>
        <w:sym w:font="Wingdings" w:char="F0A8"/>
      </w:r>
      <w:r>
        <w:rPr>
          <w:rFonts w:ascii="Arial" w:hAnsi="Arial" w:cs="Arial"/>
          <w:b/>
          <w:sz w:val="20"/>
          <w:szCs w:val="20"/>
        </w:rPr>
        <w:t xml:space="preserve"> DOMANDA DI AUTORIZZAZIONE + SCIA</w:t>
      </w:r>
    </w:p>
    <w:p w14:paraId="53293A60" w14:textId="77777777" w:rsidR="005C5C36" w:rsidRPr="00916F1D" w:rsidRDefault="005C5C36" w:rsidP="005C5C36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tbl>
      <w:tblPr>
        <w:tblW w:w="9765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1"/>
        <w:gridCol w:w="3087"/>
      </w:tblGrid>
      <w:tr w:rsidR="005C5C36" w:rsidRPr="00916F1D" w14:paraId="53293A62" w14:textId="77777777" w:rsidTr="005C5C36">
        <w:trPr>
          <w:trHeight w:val="381"/>
          <w:jc w:val="center"/>
        </w:trPr>
        <w:tc>
          <w:tcPr>
            <w:tcW w:w="9765" w:type="dxa"/>
            <w:gridSpan w:val="3"/>
            <w:shd w:val="clear" w:color="auto" w:fill="E6E6E6"/>
            <w:vAlign w:val="center"/>
          </w:tcPr>
          <w:p w14:paraId="53293A61" w14:textId="77777777" w:rsidR="005C5C36" w:rsidRPr="00A167AD" w:rsidRDefault="005C5C36" w:rsidP="00F625D3">
            <w:pPr>
              <w:rPr>
                <w:rFonts w:ascii="Arial" w:hAnsi="Arial" w:cs="Arial"/>
                <w:b/>
                <w:i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br w:type="page"/>
            </w:r>
            <w:r w:rsidRPr="00523CD8">
              <w:rPr>
                <w:rFonts w:ascii="Arial" w:hAnsi="Arial" w:cs="Arial"/>
                <w:b/>
                <w:i/>
                <w:szCs w:val="18"/>
              </w:rPr>
              <w:t>DOCUMENTAZI</w:t>
            </w:r>
            <w:r>
              <w:rPr>
                <w:rFonts w:ascii="Arial" w:hAnsi="Arial" w:cs="Arial"/>
                <w:b/>
                <w:i/>
                <w:szCs w:val="18"/>
              </w:rPr>
              <w:t>ONE E SEGNALAZIONE</w:t>
            </w:r>
            <w:r w:rsidRPr="00523CD8">
              <w:rPr>
                <w:rFonts w:ascii="Arial" w:hAnsi="Arial" w:cs="Arial"/>
                <w:b/>
                <w:i/>
                <w:szCs w:val="18"/>
              </w:rPr>
              <w:t xml:space="preserve"> ALLEGAT</w:t>
            </w:r>
            <w:r>
              <w:rPr>
                <w:rFonts w:ascii="Arial" w:hAnsi="Arial" w:cs="Arial"/>
                <w:b/>
                <w:i/>
                <w:szCs w:val="18"/>
              </w:rPr>
              <w:t>E</w:t>
            </w:r>
          </w:p>
        </w:tc>
      </w:tr>
      <w:tr w:rsidR="00101B0C" w:rsidRPr="00916F1D" w14:paraId="53293A66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63" w14:textId="77777777" w:rsidR="00101B0C" w:rsidRPr="00916F1D" w:rsidRDefault="00101B0C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16F1D">
              <w:rPr>
                <w:rFonts w:ascii="Arial" w:hAnsi="Arial" w:cs="Arial"/>
                <w:szCs w:val="18"/>
              </w:rPr>
              <w:t>Allegat</w:t>
            </w:r>
            <w:r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89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64" w14:textId="77777777" w:rsidR="00101B0C" w:rsidRPr="00916F1D" w:rsidRDefault="00101B0C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Denominazione</w:t>
            </w:r>
          </w:p>
        </w:tc>
        <w:tc>
          <w:tcPr>
            <w:tcW w:w="30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65" w14:textId="77777777" w:rsidR="00101B0C" w:rsidRPr="00916F1D" w:rsidRDefault="00101B0C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Casi in cui è previsto</w:t>
            </w:r>
          </w:p>
        </w:tc>
      </w:tr>
      <w:tr w:rsidR="00101B0C" w:rsidRPr="00916F1D" w14:paraId="53293A6A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14:paraId="53293A67" w14:textId="77777777" w:rsidR="00101B0C" w:rsidRPr="00916F1D" w:rsidRDefault="00101B0C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14:paraId="53293A68" w14:textId="77777777" w:rsidR="00101B0C" w:rsidRPr="00916F1D" w:rsidRDefault="00101B0C" w:rsidP="003143C0">
            <w:pPr>
              <w:jc w:val="left"/>
              <w:rPr>
                <w:rFonts w:ascii="Arial" w:hAnsi="Arial" w:cs="Arial"/>
                <w:szCs w:val="18"/>
              </w:rPr>
            </w:pPr>
            <w:r w:rsidRPr="00523CD8">
              <w:rPr>
                <w:rFonts w:ascii="Arial" w:hAnsi="Arial" w:cs="Arial"/>
                <w:szCs w:val="18"/>
              </w:rPr>
              <w:t>Procura/delega</w:t>
            </w:r>
            <w:r w:rsidRPr="00916F1D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3087" w:type="dxa"/>
            <w:vAlign w:val="center"/>
          </w:tcPr>
          <w:p w14:paraId="53293A69" w14:textId="77777777" w:rsidR="00101B0C" w:rsidRPr="00916F1D" w:rsidRDefault="00101B0C" w:rsidP="005C5C36">
            <w:pPr>
              <w:jc w:val="left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Nel</w:t>
            </w:r>
            <w:r>
              <w:rPr>
                <w:rFonts w:ascii="Arial" w:hAnsi="Arial" w:cs="Arial"/>
                <w:szCs w:val="18"/>
              </w:rPr>
              <w:t xml:space="preserve"> caso di procura/delega a presentare la </w:t>
            </w:r>
            <w:r w:rsidR="005C5C36">
              <w:rPr>
                <w:rFonts w:ascii="Arial" w:hAnsi="Arial" w:cs="Arial"/>
                <w:szCs w:val="18"/>
              </w:rPr>
              <w:t>domanda</w:t>
            </w:r>
          </w:p>
        </w:tc>
      </w:tr>
      <w:tr w:rsidR="00101B0C" w:rsidRPr="00916F1D" w14:paraId="53293A6E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14:paraId="53293A6B" w14:textId="77777777" w:rsidR="00101B0C" w:rsidRPr="00916F1D" w:rsidRDefault="00101B0C" w:rsidP="003143C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16F1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vAlign w:val="center"/>
          </w:tcPr>
          <w:p w14:paraId="53293A6C" w14:textId="77777777" w:rsidR="00101B0C" w:rsidRPr="00916F1D" w:rsidRDefault="00101B0C" w:rsidP="003143C0">
            <w:pPr>
              <w:jc w:val="left"/>
              <w:rPr>
                <w:rFonts w:ascii="Arial" w:hAnsi="Arial" w:cs="Arial"/>
                <w:szCs w:val="18"/>
              </w:rPr>
            </w:pPr>
            <w:r w:rsidRPr="00916F1D">
              <w:rPr>
                <w:rFonts w:ascii="Arial" w:hAnsi="Arial" w:cs="Arial"/>
                <w:szCs w:val="18"/>
              </w:rPr>
              <w:t>Copia del documento di identità del/i titolare/i</w:t>
            </w:r>
          </w:p>
        </w:tc>
        <w:tc>
          <w:tcPr>
            <w:tcW w:w="3087" w:type="dxa"/>
            <w:vAlign w:val="center"/>
          </w:tcPr>
          <w:p w14:paraId="53293A6D" w14:textId="77777777" w:rsidR="00101B0C" w:rsidRPr="00916F1D" w:rsidRDefault="00101B0C" w:rsidP="005C5C36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Nel caso in cui la </w:t>
            </w:r>
            <w:r w:rsidR="005C5C36">
              <w:rPr>
                <w:rFonts w:ascii="Arial" w:hAnsi="Arial" w:cs="Arial"/>
                <w:szCs w:val="18"/>
              </w:rPr>
              <w:t>domanda</w:t>
            </w:r>
            <w:r>
              <w:rPr>
                <w:rFonts w:ascii="Arial" w:hAnsi="Arial" w:cs="Arial"/>
                <w:szCs w:val="18"/>
              </w:rPr>
              <w:t xml:space="preserve"> non sia </w:t>
            </w:r>
            <w:r w:rsidRPr="00916F1D">
              <w:rPr>
                <w:rFonts w:ascii="Arial" w:hAnsi="Arial" w:cs="Arial"/>
                <w:szCs w:val="18"/>
              </w:rPr>
              <w:t xml:space="preserve">sottoscritta in forma digitale e in assenza di procura </w:t>
            </w:r>
          </w:p>
        </w:tc>
      </w:tr>
      <w:tr w:rsidR="00050F60" w:rsidRPr="00320224" w14:paraId="53293A72" w14:textId="77777777" w:rsidTr="000F70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14:paraId="53293A6F" w14:textId="77777777" w:rsidR="00050F60" w:rsidRPr="001F43D2" w:rsidRDefault="00050F60" w:rsidP="000F70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6D7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53293A70" w14:textId="77777777" w:rsidR="00050F60" w:rsidRPr="009C5FC5" w:rsidRDefault="00050F60" w:rsidP="000F70F6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>Dichiarazioni sul possesso dei requisiti da parte degli altri s</w:t>
            </w:r>
            <w:r>
              <w:rPr>
                <w:rFonts w:ascii="Arial" w:hAnsi="Arial" w:cs="Arial"/>
                <w:szCs w:val="18"/>
              </w:rPr>
              <w:t>oggett</w:t>
            </w:r>
            <w:r w:rsidRPr="009C5FC5">
              <w:rPr>
                <w:rFonts w:ascii="Arial" w:hAnsi="Arial" w:cs="Arial"/>
                <w:szCs w:val="18"/>
              </w:rPr>
              <w:t>i (Allegato A)</w:t>
            </w:r>
            <w:r>
              <w:rPr>
                <w:rFonts w:ascii="Arial" w:hAnsi="Arial" w:cs="Arial"/>
                <w:szCs w:val="18"/>
              </w:rPr>
              <w:t xml:space="preserve"> + copia del documento di identità</w:t>
            </w:r>
          </w:p>
        </w:tc>
        <w:tc>
          <w:tcPr>
            <w:tcW w:w="30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14:paraId="53293A71" w14:textId="77777777" w:rsidR="00050F60" w:rsidRDefault="00050F60" w:rsidP="00050F60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</w:t>
            </w:r>
            <w:r w:rsidRPr="005A121F">
              <w:rPr>
                <w:rFonts w:ascii="Arial" w:hAnsi="Arial" w:cs="Arial"/>
                <w:szCs w:val="18"/>
              </w:rPr>
              <w:t>n presenza di soggetti (es. soci) diversi dal dichiarante</w:t>
            </w:r>
            <w:r>
              <w:rPr>
                <w:rFonts w:ascii="Arial" w:hAnsi="Arial" w:cs="Arial"/>
                <w:szCs w:val="18"/>
              </w:rPr>
              <w:t xml:space="preserve">, in caso di somministrazione da parte di soggetti terzi </w:t>
            </w:r>
          </w:p>
        </w:tc>
      </w:tr>
      <w:tr w:rsidR="00050F60" w:rsidRPr="00320224" w14:paraId="53293A76" w14:textId="77777777" w:rsidTr="000F70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vAlign w:val="center"/>
          </w:tcPr>
          <w:p w14:paraId="53293A73" w14:textId="77777777" w:rsidR="00050F60" w:rsidRPr="001F43D2" w:rsidRDefault="00050F60" w:rsidP="000F70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F43D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53293A74" w14:textId="77777777" w:rsidR="00050F60" w:rsidRPr="009C5FC5" w:rsidRDefault="00050F60" w:rsidP="00050F60">
            <w:pPr>
              <w:jc w:val="left"/>
              <w:rPr>
                <w:rFonts w:ascii="Arial" w:hAnsi="Arial" w:cs="Arial"/>
                <w:szCs w:val="18"/>
              </w:rPr>
            </w:pPr>
            <w:r w:rsidRPr="009C5FC5">
              <w:rPr>
                <w:rFonts w:ascii="Arial" w:hAnsi="Arial" w:cs="Arial"/>
                <w:szCs w:val="18"/>
              </w:rPr>
              <w:t xml:space="preserve">Dichiarazioni sul possesso dei requisiti da parte del </w:t>
            </w:r>
            <w:r>
              <w:rPr>
                <w:rFonts w:ascii="Arial" w:hAnsi="Arial" w:cs="Arial"/>
                <w:szCs w:val="18"/>
              </w:rPr>
              <w:t>rappresentante</w:t>
            </w:r>
            <w:r w:rsidRPr="009C5FC5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(Allegato B</w:t>
            </w:r>
            <w:r w:rsidRPr="009C5FC5">
              <w:rPr>
                <w:rFonts w:ascii="Arial" w:hAnsi="Arial" w:cs="Arial"/>
                <w:szCs w:val="18"/>
              </w:rPr>
              <w:t>)</w:t>
            </w:r>
            <w:r>
              <w:rPr>
                <w:rFonts w:ascii="Arial" w:hAnsi="Arial" w:cs="Arial"/>
                <w:szCs w:val="18"/>
              </w:rPr>
              <w:t xml:space="preserve"> + copia del documento di identità</w:t>
            </w:r>
          </w:p>
        </w:tc>
        <w:tc>
          <w:tcPr>
            <w:tcW w:w="308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vAlign w:val="center"/>
          </w:tcPr>
          <w:p w14:paraId="53293A75" w14:textId="77777777" w:rsidR="00050F60" w:rsidRPr="005A121F" w:rsidRDefault="00050F60" w:rsidP="000F70F6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</w:t>
            </w:r>
            <w:r w:rsidRPr="005A121F">
              <w:rPr>
                <w:rFonts w:ascii="Arial" w:hAnsi="Arial" w:cs="Arial"/>
                <w:szCs w:val="18"/>
              </w:rPr>
              <w:t xml:space="preserve">n presenza di un </w:t>
            </w:r>
            <w:r>
              <w:rPr>
                <w:rFonts w:ascii="Arial" w:hAnsi="Arial" w:cs="Arial"/>
                <w:szCs w:val="18"/>
              </w:rPr>
              <w:t>rappresentante</w:t>
            </w:r>
          </w:p>
        </w:tc>
      </w:tr>
      <w:tr w:rsidR="00050F60" w:rsidRPr="00916F1D" w14:paraId="53293A7A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14:paraId="53293A77" w14:textId="77777777" w:rsidR="00050F60" w:rsidRPr="00875744" w:rsidRDefault="00050F60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75744">
              <w:rPr>
                <w:rFonts w:ascii="Arial" w:hAnsi="Arial" w:cs="Arial"/>
                <w:b/>
                <w:sz w:val="28"/>
                <w:szCs w:val="28"/>
              </w:rPr>
              <w:sym w:font="Wingdings" w:char="F0FC"/>
            </w:r>
          </w:p>
        </w:tc>
        <w:tc>
          <w:tcPr>
            <w:tcW w:w="4891" w:type="dxa"/>
            <w:vAlign w:val="center"/>
          </w:tcPr>
          <w:p w14:paraId="53293A78" w14:textId="77777777" w:rsidR="00050F60" w:rsidRPr="00875744" w:rsidRDefault="00050F60" w:rsidP="003143C0">
            <w:pPr>
              <w:jc w:val="left"/>
              <w:rPr>
                <w:rFonts w:ascii="Arial" w:hAnsi="Arial" w:cs="Arial"/>
                <w:szCs w:val="18"/>
              </w:rPr>
            </w:pPr>
            <w:r w:rsidRPr="00875744">
              <w:rPr>
                <w:rFonts w:ascii="Arial" w:hAnsi="Arial" w:cs="Arial"/>
                <w:szCs w:val="18"/>
              </w:rPr>
              <w:t xml:space="preserve">Planimetria quotata dei locali </w:t>
            </w:r>
          </w:p>
        </w:tc>
        <w:tc>
          <w:tcPr>
            <w:tcW w:w="3087" w:type="dxa"/>
            <w:vAlign w:val="center"/>
          </w:tcPr>
          <w:p w14:paraId="53293A79" w14:textId="77777777" w:rsidR="00050F60" w:rsidRPr="00916F1D" w:rsidRDefault="00050F60" w:rsidP="003143C0">
            <w:pPr>
              <w:jc w:val="left"/>
              <w:rPr>
                <w:rFonts w:ascii="Arial" w:hAnsi="Arial" w:cs="Arial"/>
                <w:szCs w:val="18"/>
              </w:rPr>
            </w:pPr>
            <w:r w:rsidRPr="00875744">
              <w:rPr>
                <w:rFonts w:ascii="Arial" w:hAnsi="Arial" w:cs="Arial"/>
                <w:szCs w:val="18"/>
              </w:rPr>
              <w:t>Sempre obbligatoria</w:t>
            </w:r>
          </w:p>
        </w:tc>
      </w:tr>
      <w:tr w:rsidR="00050F60" w:rsidRPr="00916F1D" w14:paraId="53293A7E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vAlign w:val="center"/>
          </w:tcPr>
          <w:p w14:paraId="53293A7B" w14:textId="77777777" w:rsidR="00050F60" w:rsidRPr="00C13F6C" w:rsidRDefault="00050F60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75744">
              <w:rPr>
                <w:rFonts w:ascii="Arial" w:hAnsi="Arial" w:cs="Arial"/>
                <w:b/>
                <w:sz w:val="28"/>
                <w:szCs w:val="28"/>
              </w:rPr>
              <w:sym w:font="Wingdings" w:char="F0FC"/>
            </w:r>
          </w:p>
        </w:tc>
        <w:tc>
          <w:tcPr>
            <w:tcW w:w="4891" w:type="dxa"/>
            <w:vAlign w:val="center"/>
          </w:tcPr>
          <w:p w14:paraId="53293A7C" w14:textId="77777777" w:rsidR="00050F60" w:rsidRPr="00C13F6C" w:rsidRDefault="00050F60" w:rsidP="003143C0">
            <w:pPr>
              <w:jc w:val="left"/>
              <w:rPr>
                <w:rFonts w:ascii="Arial" w:hAnsi="Arial" w:cs="Arial"/>
                <w:szCs w:val="18"/>
              </w:rPr>
            </w:pPr>
            <w:r w:rsidRPr="00C13F6C">
              <w:rPr>
                <w:rFonts w:ascii="Arial" w:hAnsi="Arial" w:cs="Arial"/>
                <w:szCs w:val="18"/>
              </w:rPr>
              <w:t xml:space="preserve">Notifica sanitaria (art. 6, </w:t>
            </w:r>
            <w:proofErr w:type="spellStart"/>
            <w:r w:rsidRPr="00C13F6C">
              <w:rPr>
                <w:rFonts w:ascii="Arial" w:hAnsi="Arial" w:cs="Arial"/>
                <w:szCs w:val="18"/>
              </w:rPr>
              <w:t>Reg.CE</w:t>
            </w:r>
            <w:proofErr w:type="spellEnd"/>
            <w:r w:rsidRPr="00C13F6C">
              <w:rPr>
                <w:rFonts w:ascii="Arial" w:hAnsi="Arial" w:cs="Arial"/>
                <w:szCs w:val="18"/>
              </w:rPr>
              <w:t xml:space="preserve"> n. 852/2004)</w:t>
            </w:r>
          </w:p>
        </w:tc>
        <w:tc>
          <w:tcPr>
            <w:tcW w:w="3087" w:type="dxa"/>
            <w:vAlign w:val="center"/>
          </w:tcPr>
          <w:p w14:paraId="53293A7D" w14:textId="77777777" w:rsidR="00050F60" w:rsidRPr="00121D71" w:rsidRDefault="00050F60" w:rsidP="00AB33E3">
            <w:pPr>
              <w:jc w:val="left"/>
              <w:rPr>
                <w:rFonts w:ascii="Arial" w:hAnsi="Arial" w:cs="Arial"/>
                <w:szCs w:val="18"/>
              </w:rPr>
            </w:pPr>
            <w:r w:rsidRPr="00C13F6C">
              <w:rPr>
                <w:rFonts w:ascii="Arial" w:hAnsi="Arial" w:cs="Arial"/>
                <w:szCs w:val="18"/>
              </w:rPr>
              <w:t>Sempre obbligatori</w:t>
            </w:r>
            <w:r>
              <w:rPr>
                <w:rFonts w:ascii="Arial" w:hAnsi="Arial" w:cs="Arial"/>
                <w:szCs w:val="18"/>
              </w:rPr>
              <w:t>a</w:t>
            </w:r>
          </w:p>
        </w:tc>
      </w:tr>
      <w:tr w:rsidR="00050F60" w:rsidRPr="00933FE1" w14:paraId="53293A82" w14:textId="77777777" w:rsidTr="00DF55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auto"/>
              <w:right w:val="single" w:sz="4" w:space="0" w:color="D9D9D9"/>
            </w:tcBorders>
            <w:vAlign w:val="center"/>
          </w:tcPr>
          <w:p w14:paraId="53293A7F" w14:textId="77777777" w:rsidR="00050F60" w:rsidRPr="00F845FD" w:rsidRDefault="001F6753" w:rsidP="00C9432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75744">
              <w:rPr>
                <w:rFonts w:ascii="Arial" w:hAnsi="Arial" w:cs="Arial"/>
                <w:b/>
                <w:sz w:val="28"/>
                <w:szCs w:val="28"/>
              </w:rPr>
              <w:sym w:font="Wingdings" w:char="F0FC"/>
            </w:r>
          </w:p>
        </w:tc>
        <w:tc>
          <w:tcPr>
            <w:tcW w:w="4891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  <w:vAlign w:val="center"/>
          </w:tcPr>
          <w:p w14:paraId="53293A80" w14:textId="77777777" w:rsidR="00050F60" w:rsidRDefault="001F6753" w:rsidP="00C94328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Copia semplice, non autenticata, dell’atto costitutivo e/o dello statuto, </w:t>
            </w:r>
            <w:r w:rsidRPr="00875744">
              <w:rPr>
                <w:rFonts w:ascii="Arial" w:hAnsi="Arial" w:cs="Arial"/>
                <w:szCs w:val="18"/>
              </w:rPr>
              <w:t>redatta nella forma dell'atto pubblico o della scrittura privata autenticata o registrata</w:t>
            </w:r>
          </w:p>
        </w:tc>
        <w:tc>
          <w:tcPr>
            <w:tcW w:w="3087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000000"/>
            </w:tcBorders>
            <w:vAlign w:val="center"/>
          </w:tcPr>
          <w:p w14:paraId="53293A81" w14:textId="77777777" w:rsidR="00050F60" w:rsidRPr="008873DA" w:rsidRDefault="001F6753" w:rsidP="00C94328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Sempre obbligatoria</w:t>
            </w:r>
          </w:p>
        </w:tc>
      </w:tr>
    </w:tbl>
    <w:p w14:paraId="53293A83" w14:textId="77777777" w:rsidR="00FE6EFE" w:rsidRPr="001F6753" w:rsidRDefault="00FE6EFE" w:rsidP="001F6753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14:paraId="53293A87" w14:textId="77777777" w:rsidR="001F6753" w:rsidRDefault="001F6753" w:rsidP="001F6753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  <w:r w:rsidRPr="00933FE1">
        <w:rPr>
          <w:rFonts w:ascii="Arial" w:hAnsi="Arial" w:cs="Arial"/>
          <w:b/>
          <w:sz w:val="20"/>
          <w:szCs w:val="20"/>
        </w:rPr>
        <w:lastRenderedPageBreak/>
        <w:sym w:font="Wingdings" w:char="F0A8"/>
      </w:r>
      <w:r>
        <w:rPr>
          <w:rFonts w:ascii="Arial" w:hAnsi="Arial" w:cs="Arial"/>
          <w:b/>
          <w:sz w:val="20"/>
          <w:szCs w:val="20"/>
        </w:rPr>
        <w:t xml:space="preserve"> DOMANDA DI AUTORIZZAZIONE + SCIA UNICA </w:t>
      </w:r>
    </w:p>
    <w:p w14:paraId="53293A88" w14:textId="77777777" w:rsidR="001F6753" w:rsidRPr="00D84837" w:rsidRDefault="001F6753" w:rsidP="001F6753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tbl>
      <w:tblPr>
        <w:tblW w:w="9765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1"/>
        <w:gridCol w:w="3087"/>
      </w:tblGrid>
      <w:tr w:rsidR="001F6753" w:rsidRPr="00933FE1" w14:paraId="53293A8A" w14:textId="77777777" w:rsidTr="000F74F0">
        <w:trPr>
          <w:trHeight w:val="381"/>
          <w:jc w:val="center"/>
        </w:trPr>
        <w:tc>
          <w:tcPr>
            <w:tcW w:w="9765" w:type="dxa"/>
            <w:gridSpan w:val="3"/>
            <w:shd w:val="clear" w:color="auto" w:fill="E6E6E6"/>
            <w:vAlign w:val="center"/>
          </w:tcPr>
          <w:p w14:paraId="53293A89" w14:textId="77777777" w:rsidR="001F6753" w:rsidRPr="00933FE1" w:rsidRDefault="001F6753" w:rsidP="000F74F0">
            <w:pPr>
              <w:rPr>
                <w:rFonts w:ascii="Arial" w:hAnsi="Arial" w:cs="Arial"/>
                <w:b/>
                <w:i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br w:type="page"/>
            </w:r>
            <w:r w:rsidRPr="003A1376">
              <w:rPr>
                <w:rFonts w:ascii="Arial" w:hAnsi="Arial" w:cs="Arial"/>
                <w:b/>
                <w:i/>
                <w:szCs w:val="18"/>
              </w:rPr>
              <w:t>ALTRE SEGNALAZIONI O COMUNICAZIONI PRESENTATE IN ALLEGATO ALL</w:t>
            </w:r>
            <w:r>
              <w:rPr>
                <w:rFonts w:ascii="Arial" w:hAnsi="Arial" w:cs="Arial"/>
                <w:b/>
                <w:i/>
                <w:szCs w:val="18"/>
              </w:rPr>
              <w:t>A DOMANDA DI AUTORIZZAZIONE</w:t>
            </w:r>
          </w:p>
        </w:tc>
      </w:tr>
      <w:tr w:rsidR="001F6753" w:rsidRPr="00933FE1" w14:paraId="53293A8E" w14:textId="77777777" w:rsidTr="000F74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8B" w14:textId="77777777" w:rsidR="001F6753" w:rsidRPr="00933FE1" w:rsidRDefault="001F6753" w:rsidP="000F74F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FE1">
              <w:rPr>
                <w:rFonts w:ascii="Arial" w:hAnsi="Arial" w:cs="Arial"/>
                <w:szCs w:val="18"/>
              </w:rPr>
              <w:t>Allegat</w:t>
            </w:r>
            <w:r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89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8C" w14:textId="77777777" w:rsidR="001F6753" w:rsidRPr="00933FE1" w:rsidRDefault="001F6753" w:rsidP="000F74F0">
            <w:pPr>
              <w:jc w:val="center"/>
              <w:rPr>
                <w:rFonts w:ascii="Arial" w:hAnsi="Arial" w:cs="Arial"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t>Denominazione</w:t>
            </w:r>
          </w:p>
        </w:tc>
        <w:tc>
          <w:tcPr>
            <w:tcW w:w="30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8D" w14:textId="77777777" w:rsidR="001F6753" w:rsidRPr="00933FE1" w:rsidRDefault="001F6753" w:rsidP="000F74F0">
            <w:pPr>
              <w:jc w:val="center"/>
              <w:rPr>
                <w:rFonts w:ascii="Arial" w:hAnsi="Arial" w:cs="Arial"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t>Casi in cui è previsto</w:t>
            </w:r>
          </w:p>
        </w:tc>
      </w:tr>
      <w:tr w:rsidR="001F6753" w:rsidRPr="00933FE1" w14:paraId="53293A92" w14:textId="77777777" w:rsidTr="001F67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D9D9D9"/>
            </w:tcBorders>
            <w:shd w:val="clear" w:color="auto" w:fill="auto"/>
            <w:vAlign w:val="center"/>
          </w:tcPr>
          <w:p w14:paraId="53293A8F" w14:textId="77777777" w:rsidR="001F6753" w:rsidRPr="001F6753" w:rsidRDefault="001F6753" w:rsidP="000F74F0">
            <w:pPr>
              <w:jc w:val="center"/>
              <w:rPr>
                <w:rFonts w:ascii="Arial" w:hAnsi="Arial" w:cs="Arial"/>
                <w:szCs w:val="18"/>
              </w:rPr>
            </w:pPr>
            <w:r w:rsidRPr="001F6753">
              <w:rPr>
                <w:rFonts w:ascii="Arial" w:hAnsi="Arial" w:cs="Arial"/>
                <w:szCs w:val="1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D9D9D9"/>
            </w:tcBorders>
            <w:shd w:val="clear" w:color="auto" w:fill="auto"/>
            <w:vAlign w:val="center"/>
          </w:tcPr>
          <w:p w14:paraId="53293A90" w14:textId="77777777" w:rsidR="001F6753" w:rsidRDefault="001F6753" w:rsidP="001F6753">
            <w:pPr>
              <w:jc w:val="center"/>
              <w:rPr>
                <w:rFonts w:ascii="Arial" w:hAnsi="Arial" w:cs="Arial"/>
                <w:szCs w:val="18"/>
              </w:rPr>
            </w:pPr>
            <w:r w:rsidRPr="00523CD8">
              <w:rPr>
                <w:rFonts w:ascii="Arial" w:hAnsi="Arial" w:cs="Arial"/>
                <w:szCs w:val="18"/>
              </w:rPr>
              <w:t>Comunicazione di impatto acustico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93A91" w14:textId="77777777" w:rsidR="001F6753" w:rsidRPr="008873DA" w:rsidRDefault="001F6753" w:rsidP="001F6753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Nel</w:t>
            </w:r>
            <w:r w:rsidRPr="008873DA">
              <w:rPr>
                <w:rFonts w:ascii="Arial" w:hAnsi="Arial" w:cs="Arial"/>
                <w:szCs w:val="18"/>
              </w:rPr>
              <w:t xml:space="preserve"> caso di utilizzo di impianti di diffusione sonora o di manifestazioni ed eventi con diffusione di musica o utilizzo di strumenti musicali, se non si superano le soglie della zonizzazione comunale</w:t>
            </w:r>
          </w:p>
        </w:tc>
      </w:tr>
    </w:tbl>
    <w:p w14:paraId="53293A93" w14:textId="77777777" w:rsidR="001F6753" w:rsidRDefault="001F6753" w:rsidP="005C5C36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14:paraId="53293A94" w14:textId="77777777" w:rsidR="001F6753" w:rsidRDefault="001F6753" w:rsidP="005C5C36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p w14:paraId="53293A96" w14:textId="77777777" w:rsidR="005C5C36" w:rsidRDefault="005C5C36" w:rsidP="005C5C36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  <w:r w:rsidRPr="00933FE1">
        <w:rPr>
          <w:rFonts w:ascii="Arial" w:hAnsi="Arial" w:cs="Arial"/>
          <w:b/>
          <w:sz w:val="20"/>
          <w:szCs w:val="20"/>
        </w:rPr>
        <w:sym w:font="Wingdings" w:char="F0A8"/>
      </w:r>
      <w:r>
        <w:rPr>
          <w:rFonts w:ascii="Arial" w:hAnsi="Arial" w:cs="Arial"/>
          <w:b/>
          <w:sz w:val="20"/>
          <w:szCs w:val="20"/>
        </w:rPr>
        <w:t xml:space="preserve"> DOMANDA DI AUTORIZZAZIONE + </w:t>
      </w:r>
      <w:r w:rsidR="00CD4489">
        <w:rPr>
          <w:rFonts w:ascii="Arial" w:hAnsi="Arial" w:cs="Arial"/>
          <w:b/>
          <w:sz w:val="20"/>
          <w:szCs w:val="20"/>
        </w:rPr>
        <w:t>DOMANDA PER IL RILASCIO DI ALTRE AUTORIZZAZIONI</w:t>
      </w:r>
    </w:p>
    <w:p w14:paraId="53293A97" w14:textId="77777777" w:rsidR="005C5C36" w:rsidRPr="00D84837" w:rsidRDefault="005C5C36" w:rsidP="005C5C36">
      <w:pPr>
        <w:spacing w:line="360" w:lineRule="auto"/>
        <w:ind w:left="284"/>
        <w:jc w:val="left"/>
        <w:rPr>
          <w:rFonts w:ascii="Arial" w:hAnsi="Arial" w:cs="Arial"/>
          <w:b/>
          <w:sz w:val="20"/>
          <w:szCs w:val="20"/>
        </w:rPr>
      </w:pPr>
    </w:p>
    <w:tbl>
      <w:tblPr>
        <w:tblW w:w="9765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1"/>
        <w:gridCol w:w="3087"/>
      </w:tblGrid>
      <w:tr w:rsidR="005C5C36" w:rsidRPr="00933FE1" w14:paraId="53293A99" w14:textId="77777777" w:rsidTr="005C5C36">
        <w:trPr>
          <w:trHeight w:val="381"/>
          <w:jc w:val="center"/>
        </w:trPr>
        <w:tc>
          <w:tcPr>
            <w:tcW w:w="9765" w:type="dxa"/>
            <w:gridSpan w:val="3"/>
            <w:shd w:val="clear" w:color="auto" w:fill="E6E6E6"/>
            <w:vAlign w:val="center"/>
          </w:tcPr>
          <w:p w14:paraId="53293A98" w14:textId="77777777" w:rsidR="005C5C36" w:rsidRPr="00933FE1" w:rsidRDefault="005C5C36" w:rsidP="001F6753">
            <w:pPr>
              <w:rPr>
                <w:rFonts w:ascii="Arial" w:hAnsi="Arial" w:cs="Arial"/>
                <w:b/>
                <w:i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br w:type="page"/>
            </w:r>
            <w:r w:rsidR="001F6753">
              <w:rPr>
                <w:rFonts w:ascii="Arial" w:hAnsi="Arial" w:cs="Arial"/>
                <w:b/>
                <w:i/>
                <w:szCs w:val="18"/>
              </w:rPr>
              <w:t>RICHIESTA DI ACQUISIZIONE DI ALTRE AUTORIZZAZIONI PRESENTATA</w:t>
            </w:r>
            <w:r w:rsidR="001F6753" w:rsidRPr="003A1376">
              <w:rPr>
                <w:rFonts w:ascii="Arial" w:hAnsi="Arial" w:cs="Arial"/>
                <w:b/>
                <w:i/>
                <w:szCs w:val="18"/>
              </w:rPr>
              <w:t xml:space="preserve"> CONTESTUALMENTE </w:t>
            </w:r>
            <w:r w:rsidR="001F6753">
              <w:rPr>
                <w:rFonts w:ascii="Arial" w:hAnsi="Arial" w:cs="Arial"/>
                <w:b/>
                <w:i/>
                <w:szCs w:val="18"/>
              </w:rPr>
              <w:t>ALLA DOMANDA DI AUTORIZZAZIONE</w:t>
            </w:r>
          </w:p>
        </w:tc>
      </w:tr>
      <w:tr w:rsidR="00C609CB" w:rsidRPr="00933FE1" w14:paraId="53293A9D" w14:textId="77777777" w:rsidTr="00DF55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9A" w14:textId="77777777" w:rsidR="00C609CB" w:rsidRPr="00933FE1" w:rsidRDefault="00C609CB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FE1">
              <w:rPr>
                <w:rFonts w:ascii="Arial" w:hAnsi="Arial" w:cs="Arial"/>
                <w:szCs w:val="18"/>
              </w:rPr>
              <w:t>Allegat</w:t>
            </w:r>
            <w:r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89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9B" w14:textId="77777777" w:rsidR="00C609CB" w:rsidRPr="00933FE1" w:rsidRDefault="00C609CB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t>Denominazione</w:t>
            </w:r>
          </w:p>
        </w:tc>
        <w:tc>
          <w:tcPr>
            <w:tcW w:w="308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9C" w14:textId="77777777" w:rsidR="00C609CB" w:rsidRPr="00933FE1" w:rsidRDefault="00C609CB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933FE1">
              <w:rPr>
                <w:rFonts w:ascii="Arial" w:hAnsi="Arial" w:cs="Arial"/>
                <w:szCs w:val="18"/>
              </w:rPr>
              <w:t>Casi in cui è previsto</w:t>
            </w:r>
          </w:p>
        </w:tc>
      </w:tr>
      <w:tr w:rsidR="00C609CB" w:rsidRPr="003A1376" w14:paraId="53293AA1" w14:textId="77777777" w:rsidTr="00DF55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D9D9D9"/>
            </w:tcBorders>
            <w:vAlign w:val="center"/>
          </w:tcPr>
          <w:p w14:paraId="53293A9E" w14:textId="77777777" w:rsidR="00C609CB" w:rsidRPr="003A1376" w:rsidRDefault="00C609CB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FE1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D9D9D9"/>
              <w:bottom w:val="single" w:sz="4" w:space="0" w:color="auto"/>
              <w:right w:val="single" w:sz="4" w:space="0" w:color="D9D9D9"/>
            </w:tcBorders>
            <w:vAlign w:val="center"/>
          </w:tcPr>
          <w:p w14:paraId="53293A9F" w14:textId="77777777" w:rsidR="00C609CB" w:rsidRPr="003A1376" w:rsidRDefault="00C609CB" w:rsidP="003143C0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Documentazione per il rilascio del nulla osta di impatto acustico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D9D9D9"/>
              <w:bottom w:val="single" w:sz="4" w:space="0" w:color="auto"/>
              <w:right w:val="single" w:sz="4" w:space="0" w:color="000000"/>
            </w:tcBorders>
            <w:vAlign w:val="center"/>
          </w:tcPr>
          <w:p w14:paraId="53293AA0" w14:textId="77777777" w:rsidR="00C609CB" w:rsidRPr="008873DA" w:rsidRDefault="00C609CB" w:rsidP="003143C0">
            <w:pPr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Nel </w:t>
            </w:r>
            <w:r w:rsidRPr="008873DA">
              <w:rPr>
                <w:rFonts w:ascii="Arial" w:hAnsi="Arial" w:cs="Arial"/>
                <w:szCs w:val="18"/>
              </w:rPr>
              <w:t>caso di utilizzo di impianti di diffusione sonora o di manifestazioni ed eventi con diffusione di musica o utilizzo di strumenti musicali, se si superano le soglie della zonizzazione comunale</w:t>
            </w:r>
          </w:p>
        </w:tc>
      </w:tr>
    </w:tbl>
    <w:p w14:paraId="53293AA2" w14:textId="77777777" w:rsidR="00C609CB" w:rsidRDefault="00C609CB" w:rsidP="00C609CB">
      <w:pPr>
        <w:rPr>
          <w:rFonts w:ascii="Arial" w:hAnsi="Arial" w:cs="Arial"/>
        </w:rPr>
      </w:pPr>
    </w:p>
    <w:p w14:paraId="53293AA3" w14:textId="1ACD903C" w:rsidR="00C609CB" w:rsidRDefault="00C609CB" w:rsidP="00C609CB">
      <w:pPr>
        <w:rPr>
          <w:rFonts w:ascii="Arial" w:hAnsi="Arial" w:cs="Arial"/>
        </w:rPr>
      </w:pPr>
    </w:p>
    <w:p w14:paraId="5B2304A5" w14:textId="69761D48" w:rsidR="009C3E0B" w:rsidRDefault="009C3E0B" w:rsidP="00C609CB">
      <w:pPr>
        <w:rPr>
          <w:rFonts w:ascii="Arial" w:hAnsi="Arial" w:cs="Arial"/>
        </w:rPr>
      </w:pPr>
    </w:p>
    <w:p w14:paraId="53293AA5" w14:textId="77777777" w:rsidR="00C609CB" w:rsidRPr="00916F1D" w:rsidRDefault="00C609CB" w:rsidP="00C609CB">
      <w:pPr>
        <w:rPr>
          <w:rFonts w:ascii="Arial" w:hAnsi="Arial" w:cs="Arial"/>
        </w:rPr>
      </w:pPr>
    </w:p>
    <w:tbl>
      <w:tblPr>
        <w:tblW w:w="9781" w:type="dxa"/>
        <w:tblInd w:w="392" w:type="dxa"/>
        <w:shd w:val="clear" w:color="auto" w:fill="E6E6E6"/>
        <w:tblLook w:val="01E0" w:firstRow="1" w:lastRow="1" w:firstColumn="1" w:lastColumn="1" w:noHBand="0" w:noVBand="0"/>
      </w:tblPr>
      <w:tblGrid>
        <w:gridCol w:w="1843"/>
        <w:gridCol w:w="4961"/>
        <w:gridCol w:w="2977"/>
      </w:tblGrid>
      <w:tr w:rsidR="00C609CB" w:rsidRPr="00320224" w14:paraId="53293AA7" w14:textId="77777777" w:rsidTr="003143C0">
        <w:trPr>
          <w:trHeight w:val="564"/>
        </w:trPr>
        <w:tc>
          <w:tcPr>
            <w:tcW w:w="9781" w:type="dxa"/>
            <w:gridSpan w:val="3"/>
            <w:shd w:val="clear" w:color="auto" w:fill="E6E6E6"/>
            <w:vAlign w:val="center"/>
          </w:tcPr>
          <w:p w14:paraId="53293AA6" w14:textId="77777777" w:rsidR="00C609CB" w:rsidRPr="00320224" w:rsidRDefault="00C13F6C" w:rsidP="003143C0">
            <w:pPr>
              <w:rPr>
                <w:rFonts w:ascii="Arial" w:hAnsi="Arial" w:cs="Arial"/>
                <w:b/>
                <w:i/>
                <w:szCs w:val="18"/>
              </w:rPr>
            </w:pPr>
            <w:r>
              <w:rPr>
                <w:rFonts w:ascii="Arial" w:hAnsi="Arial" w:cs="Arial"/>
                <w:b/>
                <w:i/>
                <w:szCs w:val="18"/>
              </w:rPr>
              <w:t>ALTRI ALLEGATI</w:t>
            </w:r>
            <w:r w:rsidR="00C609CB">
              <w:rPr>
                <w:rFonts w:ascii="Arial" w:hAnsi="Arial" w:cs="Arial"/>
                <w:b/>
                <w:i/>
                <w:szCs w:val="18"/>
              </w:rPr>
              <w:t xml:space="preserve"> (attestazioni relative al versamento di oneri, diritti, </w:t>
            </w:r>
            <w:proofErr w:type="spellStart"/>
            <w:r w:rsidR="00C609CB">
              <w:rPr>
                <w:rFonts w:ascii="Arial" w:hAnsi="Arial" w:cs="Arial"/>
                <w:b/>
                <w:i/>
                <w:szCs w:val="18"/>
              </w:rPr>
              <w:t>ecc</w:t>
            </w:r>
            <w:proofErr w:type="spellEnd"/>
            <w:r w:rsidR="00C609CB">
              <w:rPr>
                <w:rFonts w:ascii="Arial" w:hAnsi="Arial" w:cs="Arial"/>
                <w:b/>
                <w:i/>
                <w:szCs w:val="18"/>
              </w:rPr>
              <w:t>, e dell’imposta di bollo)</w:t>
            </w:r>
          </w:p>
        </w:tc>
      </w:tr>
      <w:tr w:rsidR="00C609CB" w:rsidRPr="00320224" w14:paraId="53293AAB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727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A8" w14:textId="77777777" w:rsidR="00C609CB" w:rsidRPr="00320224" w:rsidRDefault="00C609CB" w:rsidP="003143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FE1">
              <w:rPr>
                <w:rFonts w:ascii="Arial" w:hAnsi="Arial" w:cs="Arial"/>
                <w:szCs w:val="18"/>
              </w:rPr>
              <w:t>Allegat</w:t>
            </w:r>
            <w:r>
              <w:rPr>
                <w:rFonts w:ascii="Arial" w:hAnsi="Arial" w:cs="Arial"/>
                <w:szCs w:val="18"/>
              </w:rPr>
              <w:t>o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A9" w14:textId="77777777" w:rsidR="00C609CB" w:rsidRPr="00320224" w:rsidRDefault="00C609CB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320224">
              <w:rPr>
                <w:rFonts w:ascii="Arial" w:hAnsi="Arial" w:cs="Arial"/>
                <w:szCs w:val="18"/>
              </w:rPr>
              <w:t>Denominazione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3293AAA" w14:textId="77777777" w:rsidR="00C609CB" w:rsidRPr="00320224" w:rsidRDefault="00C609CB" w:rsidP="003143C0">
            <w:pPr>
              <w:jc w:val="center"/>
              <w:rPr>
                <w:rFonts w:ascii="Arial" w:hAnsi="Arial" w:cs="Arial"/>
                <w:szCs w:val="18"/>
              </w:rPr>
            </w:pPr>
            <w:r w:rsidRPr="00320224">
              <w:rPr>
                <w:rFonts w:ascii="Arial" w:hAnsi="Arial" w:cs="Arial"/>
                <w:szCs w:val="18"/>
              </w:rPr>
              <w:t>Casi in cui è previsto</w:t>
            </w:r>
          </w:p>
        </w:tc>
      </w:tr>
      <w:tr w:rsidR="00C609CB" w:rsidRPr="00152D8C" w14:paraId="53293AAF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</w:trPr>
        <w:tc>
          <w:tcPr>
            <w:tcW w:w="1843" w:type="dxa"/>
            <w:vAlign w:val="center"/>
          </w:tcPr>
          <w:p w14:paraId="53293AAC" w14:textId="77777777" w:rsidR="00C609CB" w:rsidRPr="00916F1D" w:rsidRDefault="00C609CB" w:rsidP="003143C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12C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961" w:type="dxa"/>
            <w:vAlign w:val="center"/>
          </w:tcPr>
          <w:p w14:paraId="53293AAD" w14:textId="77777777" w:rsidR="00C609CB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  <w:highlight w:val="yellow"/>
              </w:rPr>
            </w:pPr>
            <w:r w:rsidRPr="007751D5">
              <w:rPr>
                <w:rFonts w:ascii="Arial" w:hAnsi="Arial" w:cs="Arial"/>
                <w:szCs w:val="18"/>
              </w:rPr>
              <w:t xml:space="preserve">Attestazione </w:t>
            </w:r>
            <w:r>
              <w:rPr>
                <w:rFonts w:ascii="Arial" w:hAnsi="Arial" w:cs="Arial"/>
                <w:szCs w:val="18"/>
              </w:rPr>
              <w:t xml:space="preserve">del versamento </w:t>
            </w:r>
            <w:r w:rsidRPr="007751D5">
              <w:rPr>
                <w:rFonts w:ascii="Arial" w:hAnsi="Arial" w:cs="Arial"/>
                <w:szCs w:val="18"/>
              </w:rPr>
              <w:t>d</w:t>
            </w:r>
            <w:r>
              <w:rPr>
                <w:rFonts w:ascii="Arial" w:hAnsi="Arial" w:cs="Arial"/>
                <w:szCs w:val="18"/>
              </w:rPr>
              <w:t xml:space="preserve">i </w:t>
            </w:r>
            <w:r w:rsidRPr="007751D5">
              <w:rPr>
                <w:rFonts w:ascii="Arial" w:hAnsi="Arial" w:cs="Arial"/>
                <w:szCs w:val="18"/>
              </w:rPr>
              <w:t>oneri, di diritti, ecc.</w:t>
            </w:r>
            <w:r>
              <w:rPr>
                <w:rFonts w:ascii="Arial" w:hAnsi="Arial" w:cs="Arial"/>
                <w:szCs w:val="18"/>
              </w:rPr>
              <w:t>(*)</w:t>
            </w:r>
          </w:p>
        </w:tc>
        <w:tc>
          <w:tcPr>
            <w:tcW w:w="2977" w:type="dxa"/>
            <w:vAlign w:val="center"/>
          </w:tcPr>
          <w:p w14:paraId="53293AAE" w14:textId="77777777" w:rsidR="00C609CB" w:rsidRPr="003E5731" w:rsidRDefault="00C609CB" w:rsidP="003143C0">
            <w:pPr>
              <w:jc w:val="left"/>
              <w:rPr>
                <w:rFonts w:ascii="Arial" w:hAnsi="Arial" w:cs="Arial"/>
                <w:szCs w:val="18"/>
                <w:highlight w:val="yellow"/>
              </w:rPr>
            </w:pPr>
            <w:r>
              <w:rPr>
                <w:rFonts w:ascii="Arial" w:hAnsi="Arial" w:cs="Arial"/>
                <w:szCs w:val="18"/>
              </w:rPr>
              <w:t>Nella misura e con le modalità indicate sul sito</w:t>
            </w:r>
          </w:p>
        </w:tc>
      </w:tr>
      <w:tr w:rsidR="00C609CB" w:rsidRPr="00152D8C" w14:paraId="53293AB7" w14:textId="77777777" w:rsidTr="003143C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D9D9D9"/>
            <w:insideV w:val="single" w:sz="4" w:space="0" w:color="D9D9D9"/>
          </w:tblBorders>
          <w:shd w:val="clear" w:color="auto" w:fill="auto"/>
        </w:tblPrEx>
        <w:trPr>
          <w:trHeight w:val="1504"/>
        </w:trPr>
        <w:tc>
          <w:tcPr>
            <w:tcW w:w="1843" w:type="dxa"/>
            <w:vAlign w:val="center"/>
          </w:tcPr>
          <w:p w14:paraId="53293AB0" w14:textId="77777777" w:rsidR="00C609CB" w:rsidRPr="003E5731" w:rsidRDefault="00F845FD" w:rsidP="003143C0">
            <w:pPr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3212C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961" w:type="dxa"/>
            <w:vAlign w:val="center"/>
          </w:tcPr>
          <w:p w14:paraId="53293AB1" w14:textId="77777777" w:rsidR="00C609CB" w:rsidRPr="005F319C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  <w:r w:rsidRPr="005F319C">
              <w:rPr>
                <w:rFonts w:ascii="Arial" w:hAnsi="Arial" w:cs="Arial"/>
              </w:rPr>
              <w:t>- Attestazione del versamento dell’imposta di bollo: estremi del codice identificativo della marca da bollo, che deve essere annullata e conservata dall’interessato;</w:t>
            </w:r>
          </w:p>
          <w:p w14:paraId="53293AB2" w14:textId="77777777" w:rsidR="00C609CB" w:rsidRPr="005F319C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</w:p>
          <w:p w14:paraId="53293AB3" w14:textId="77777777" w:rsidR="00C609CB" w:rsidRPr="005F319C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  <w:i/>
              </w:rPr>
            </w:pPr>
            <w:r w:rsidRPr="005F319C">
              <w:rPr>
                <w:rFonts w:ascii="Arial" w:hAnsi="Arial" w:cs="Arial"/>
                <w:i/>
              </w:rPr>
              <w:t xml:space="preserve">ovvero  </w:t>
            </w:r>
          </w:p>
          <w:p w14:paraId="53293AB4" w14:textId="77777777" w:rsidR="00C609CB" w:rsidRPr="005F319C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</w:rPr>
            </w:pPr>
          </w:p>
          <w:p w14:paraId="53293AB5" w14:textId="77777777" w:rsidR="00C609CB" w:rsidRPr="003E5731" w:rsidRDefault="00C609CB" w:rsidP="003143C0">
            <w:pPr>
              <w:tabs>
                <w:tab w:val="left" w:pos="672"/>
              </w:tabs>
              <w:jc w:val="left"/>
              <w:rPr>
                <w:rFonts w:ascii="Arial" w:hAnsi="Arial" w:cs="Arial"/>
                <w:highlight w:val="yellow"/>
              </w:rPr>
            </w:pPr>
            <w:r w:rsidRPr="005F319C">
              <w:rPr>
                <w:rFonts w:ascii="Arial" w:hAnsi="Arial" w:cs="Arial"/>
              </w:rPr>
              <w:t>- Assolvimento dell’imposta di bollo con le altre modalità previste, anche in moda</w:t>
            </w:r>
            <w:r>
              <w:rPr>
                <w:rFonts w:ascii="Arial" w:hAnsi="Arial" w:cs="Arial"/>
              </w:rPr>
              <w:t>lità virtuale o tramite @</w:t>
            </w:r>
            <w:r w:rsidRPr="005F319C">
              <w:rPr>
                <w:rFonts w:ascii="Arial" w:hAnsi="Arial" w:cs="Arial"/>
              </w:rPr>
              <w:t>bollo</w:t>
            </w:r>
          </w:p>
        </w:tc>
        <w:tc>
          <w:tcPr>
            <w:tcW w:w="2977" w:type="dxa"/>
            <w:vAlign w:val="center"/>
          </w:tcPr>
          <w:p w14:paraId="53293AB6" w14:textId="77777777" w:rsidR="00C609CB" w:rsidRPr="00152D8C" w:rsidRDefault="005C5C36" w:rsidP="00F845FD">
            <w:pPr>
              <w:jc w:val="left"/>
              <w:rPr>
                <w:rFonts w:ascii="Arial" w:hAnsi="Arial" w:cs="Arial"/>
                <w:szCs w:val="18"/>
              </w:rPr>
            </w:pPr>
            <w:r w:rsidRPr="005F319C">
              <w:rPr>
                <w:rFonts w:ascii="Arial" w:hAnsi="Arial" w:cs="Arial"/>
                <w:szCs w:val="18"/>
              </w:rPr>
              <w:t>Obbligatoria per la presentaz</w:t>
            </w:r>
            <w:r>
              <w:rPr>
                <w:rFonts w:ascii="Arial" w:hAnsi="Arial" w:cs="Arial"/>
                <w:szCs w:val="18"/>
              </w:rPr>
              <w:t>ione di una domanda</w:t>
            </w:r>
          </w:p>
        </w:tc>
      </w:tr>
    </w:tbl>
    <w:p w14:paraId="53293AB8" w14:textId="77777777" w:rsidR="00916F1D" w:rsidRPr="00C609CB" w:rsidRDefault="00916F1D" w:rsidP="00C609CB">
      <w:pPr>
        <w:rPr>
          <w:rFonts w:ascii="Arial" w:hAnsi="Arial" w:cs="Arial"/>
        </w:rPr>
      </w:pPr>
    </w:p>
    <w:p w14:paraId="53293AB9" w14:textId="683FF365" w:rsidR="00B7722D" w:rsidRPr="001D12F5" w:rsidRDefault="001543C0" w:rsidP="00B7722D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  <w:ins w:id="1" w:author="Federica Cacciatore" w:date="2018-05-21T10:52:00Z">
        <w:r>
          <w:rPr>
            <w:rFonts w:ascii="Arial" w:hAnsi="Arial" w:cs="Arial"/>
          </w:rPr>
          <w:br w:type="page"/>
        </w:r>
      </w:ins>
      <w:r w:rsidR="00CC3B34">
        <w:rPr>
          <w:rFonts w:ascii="Arial" w:hAnsi="Arial" w:cs="Arial"/>
          <w:smallCaps/>
          <w:noProof/>
          <w:sz w:val="40"/>
        </w:rPr>
        <w:lastRenderedPageBreak/>
        <w:drawing>
          <wp:anchor distT="0" distB="0" distL="0" distR="0" simplePos="0" relativeHeight="251661312" behindDoc="1" locked="0" layoutInCell="1" allowOverlap="1" wp14:anchorId="2E0CBFDE" wp14:editId="1710DAE4">
            <wp:simplePos x="0" y="0"/>
            <wp:positionH relativeFrom="column">
              <wp:posOffset>3005750</wp:posOffset>
            </wp:positionH>
            <wp:positionV relativeFrom="paragraph">
              <wp:posOffset>-683537</wp:posOffset>
            </wp:positionV>
            <wp:extent cx="608965" cy="57277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572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22D" w:rsidRPr="001D12F5">
        <w:rPr>
          <w:rFonts w:ascii="Arial" w:hAnsi="Arial" w:cs="Arial"/>
        </w:rPr>
        <w:t>ALLEGATO A</w:t>
      </w:r>
    </w:p>
    <w:p w14:paraId="53293ABA" w14:textId="77777777" w:rsidR="00B7722D" w:rsidRPr="001D12F5" w:rsidRDefault="00B7722D" w:rsidP="00B7722D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</w:p>
    <w:p w14:paraId="53293ABB" w14:textId="77777777" w:rsidR="00B7722D" w:rsidRDefault="00B7722D" w:rsidP="00B7722D">
      <w:pPr>
        <w:contextualSpacing/>
        <w:jc w:val="center"/>
        <w:rPr>
          <w:rFonts w:ascii="Arial" w:eastAsia="Calibri" w:hAnsi="Arial" w:cs="Arial"/>
          <w:b/>
          <w:szCs w:val="18"/>
          <w:lang w:eastAsia="en-US"/>
        </w:rPr>
      </w:pPr>
      <w:r w:rsidRPr="001D12F5">
        <w:rPr>
          <w:rFonts w:ascii="Arial" w:eastAsia="Calibri" w:hAnsi="Arial" w:cs="Arial"/>
          <w:b/>
          <w:szCs w:val="18"/>
          <w:lang w:eastAsia="en-US"/>
        </w:rPr>
        <w:t>DICHIARAZIONE SUL POSSESSO DEI REQUISITI DA PARTE DEGLI ALTRI SO</w:t>
      </w:r>
      <w:r>
        <w:rPr>
          <w:rFonts w:ascii="Arial" w:eastAsia="Calibri" w:hAnsi="Arial" w:cs="Arial"/>
          <w:b/>
          <w:szCs w:val="18"/>
          <w:lang w:eastAsia="en-US"/>
        </w:rPr>
        <w:t>GGETTI</w:t>
      </w:r>
    </w:p>
    <w:p w14:paraId="53293ABC" w14:textId="77777777" w:rsidR="00B7722D" w:rsidRDefault="00B7722D" w:rsidP="00350FB4">
      <w:pPr>
        <w:jc w:val="center"/>
        <w:rPr>
          <w:rFonts w:ascii="Arial" w:hAnsi="Arial" w:cs="Arial"/>
          <w:i/>
          <w:color w:val="808080"/>
          <w:sz w:val="20"/>
          <w:szCs w:val="20"/>
        </w:rPr>
      </w:pPr>
      <w:r w:rsidRPr="00350FB4">
        <w:rPr>
          <w:rFonts w:ascii="Arial" w:hAnsi="Arial" w:cs="Arial"/>
          <w:i/>
          <w:color w:val="808080"/>
          <w:sz w:val="20"/>
          <w:szCs w:val="20"/>
        </w:rPr>
        <w:t>(Da compilare nel caso di somministrazione da parte di soggetti terzi)</w:t>
      </w:r>
    </w:p>
    <w:p w14:paraId="53293ABD" w14:textId="77777777" w:rsidR="00B7722D" w:rsidRPr="00350FB4" w:rsidRDefault="00B7722D" w:rsidP="00350FB4">
      <w:pPr>
        <w:jc w:val="center"/>
        <w:rPr>
          <w:rFonts w:ascii="Arial" w:hAnsi="Arial" w:cs="Arial"/>
          <w:i/>
          <w:color w:val="808080"/>
          <w:sz w:val="20"/>
          <w:szCs w:val="20"/>
        </w:rPr>
      </w:pPr>
    </w:p>
    <w:p w14:paraId="53293ABE" w14:textId="77777777" w:rsidR="00B7722D" w:rsidRPr="001D12F5" w:rsidRDefault="00B7722D" w:rsidP="00B7722D">
      <w:pPr>
        <w:contextualSpacing/>
        <w:rPr>
          <w:rFonts w:ascii="Arial" w:eastAsia="Calibri" w:hAnsi="Arial" w:cs="Arial"/>
          <w:szCs w:val="18"/>
          <w:lang w:eastAsia="en-US"/>
        </w:rPr>
      </w:pPr>
    </w:p>
    <w:p w14:paraId="53293ABF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 xml:space="preserve">Cognome </w:t>
      </w:r>
      <w:r w:rsidRPr="001D12F5">
        <w:rPr>
          <w:rFonts w:ascii="Arial" w:hAnsi="Arial" w:cs="Arial"/>
          <w:i/>
          <w:color w:val="808080"/>
        </w:rPr>
        <w:t xml:space="preserve">____________________ </w:t>
      </w:r>
      <w:r w:rsidRPr="001D12F5">
        <w:rPr>
          <w:rFonts w:ascii="Arial" w:eastAsia="Calibri" w:hAnsi="Arial" w:cs="Arial"/>
          <w:szCs w:val="18"/>
          <w:lang w:eastAsia="en-US"/>
        </w:rPr>
        <w:t>Nome</w:t>
      </w:r>
      <w:r w:rsidRPr="001D12F5">
        <w:rPr>
          <w:rFonts w:ascii="Arial" w:hAnsi="Arial" w:cs="Arial"/>
          <w:i/>
          <w:color w:val="808080"/>
        </w:rPr>
        <w:t xml:space="preserve"> __________________________________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</w:t>
      </w:r>
    </w:p>
    <w:p w14:paraId="53293AC0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 xml:space="preserve">C.F. </w:t>
      </w:r>
      <w:r w:rsidRPr="001D12F5">
        <w:rPr>
          <w:rFonts w:ascii="Arial" w:hAnsi="Arial" w:cs="Arial"/>
          <w:i/>
          <w:color w:val="808080"/>
        </w:rPr>
        <w:t xml:space="preserve">|__|__|__|__|__|__|__|__|__|__|__|__|__|__|__|__| </w:t>
      </w:r>
    </w:p>
    <w:p w14:paraId="53293AC1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>Data di nascita</w:t>
      </w:r>
      <w:r w:rsidRPr="001D12F5">
        <w:rPr>
          <w:rFonts w:ascii="Arial" w:eastAsia="Calibri" w:hAnsi="Arial" w:cs="Arial"/>
          <w:color w:val="808080"/>
          <w:sz w:val="20"/>
          <w:szCs w:val="22"/>
          <w:lang w:eastAsia="en-US"/>
        </w:rPr>
        <w:t>|__|__|/|__|__|/|__|__|__|__|</w:t>
      </w:r>
      <w:r w:rsidRPr="001D12F5">
        <w:rPr>
          <w:rFonts w:ascii="Arial" w:eastAsia="Calibri" w:hAnsi="Arial" w:cs="Arial"/>
          <w:szCs w:val="18"/>
          <w:lang w:eastAsia="en-US"/>
        </w:rPr>
        <w:t xml:space="preserve"> Cittadinanza </w:t>
      </w:r>
      <w:r w:rsidRPr="001D12F5">
        <w:rPr>
          <w:rFonts w:ascii="Arial" w:hAnsi="Arial" w:cs="Arial"/>
          <w:i/>
          <w:color w:val="808080"/>
        </w:rPr>
        <w:t xml:space="preserve">_______________________ </w:t>
      </w:r>
    </w:p>
    <w:p w14:paraId="53293AC2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 xml:space="preserve">Sesso: M |__| F |__| </w:t>
      </w:r>
    </w:p>
    <w:p w14:paraId="53293AC3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 xml:space="preserve">Luogo di nascita: Stato </w:t>
      </w:r>
      <w:r w:rsidRPr="001D12F5">
        <w:rPr>
          <w:rFonts w:ascii="Arial" w:hAnsi="Arial" w:cs="Arial"/>
          <w:i/>
          <w:color w:val="808080"/>
        </w:rPr>
        <w:t>___________________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Provincia </w:t>
      </w:r>
      <w:r w:rsidRPr="001D12F5">
        <w:rPr>
          <w:rFonts w:ascii="Arial" w:hAnsi="Arial" w:cs="Arial"/>
          <w:i/>
          <w:color w:val="808080"/>
        </w:rPr>
        <w:t>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Comune</w:t>
      </w:r>
      <w:r w:rsidRPr="001D12F5">
        <w:rPr>
          <w:rFonts w:ascii="Arial" w:hAnsi="Arial" w:cs="Arial"/>
          <w:i/>
          <w:color w:val="808080"/>
        </w:rPr>
        <w:t xml:space="preserve"> ________________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</w:t>
      </w:r>
    </w:p>
    <w:p w14:paraId="53293AC4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>Residenza: Provincia</w:t>
      </w:r>
      <w:r w:rsidRPr="001D12F5">
        <w:rPr>
          <w:rFonts w:ascii="Arial" w:hAnsi="Arial" w:cs="Arial"/>
          <w:i/>
          <w:color w:val="808080"/>
        </w:rPr>
        <w:t xml:space="preserve"> ____________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Comune </w:t>
      </w:r>
      <w:r w:rsidRPr="001D12F5">
        <w:rPr>
          <w:rFonts w:ascii="Arial" w:hAnsi="Arial" w:cs="Arial"/>
          <w:i/>
          <w:color w:val="808080"/>
        </w:rPr>
        <w:t xml:space="preserve">__________________________________________ </w:t>
      </w:r>
    </w:p>
    <w:p w14:paraId="53293AC5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>Via, Piazza, ecc.</w:t>
      </w:r>
      <w:r w:rsidRPr="001D12F5">
        <w:rPr>
          <w:rFonts w:ascii="Arial" w:hAnsi="Arial" w:cs="Arial"/>
          <w:i/>
          <w:color w:val="808080"/>
        </w:rPr>
        <w:t xml:space="preserve">_____________________________________ </w:t>
      </w:r>
      <w:r w:rsidRPr="001D12F5">
        <w:rPr>
          <w:rFonts w:ascii="Arial" w:eastAsia="Calibri" w:hAnsi="Arial" w:cs="Arial"/>
          <w:szCs w:val="18"/>
          <w:lang w:eastAsia="en-US"/>
        </w:rPr>
        <w:t xml:space="preserve">N. </w:t>
      </w:r>
      <w:r w:rsidRPr="001D12F5">
        <w:rPr>
          <w:rFonts w:ascii="Arial" w:hAnsi="Arial" w:cs="Arial"/>
          <w:i/>
          <w:color w:val="808080"/>
        </w:rPr>
        <w:t xml:space="preserve">_____ </w:t>
      </w:r>
      <w:r w:rsidRPr="001D12F5">
        <w:rPr>
          <w:rFonts w:ascii="Arial" w:eastAsia="Calibri" w:hAnsi="Arial" w:cs="Arial"/>
          <w:szCs w:val="18"/>
          <w:lang w:eastAsia="en-US"/>
        </w:rPr>
        <w:t xml:space="preserve">C.A.P. </w:t>
      </w:r>
      <w:r w:rsidRPr="001D12F5">
        <w:rPr>
          <w:rFonts w:ascii="Arial" w:hAnsi="Arial" w:cs="Arial"/>
          <w:i/>
          <w:color w:val="808080"/>
        </w:rPr>
        <w:t xml:space="preserve">_______________ </w:t>
      </w:r>
    </w:p>
    <w:p w14:paraId="53293AC6" w14:textId="77777777" w:rsidR="00B7722D" w:rsidRPr="001D12F5" w:rsidRDefault="00B7722D" w:rsidP="00B7722D">
      <w:pPr>
        <w:spacing w:line="276" w:lineRule="auto"/>
        <w:contextualSpacing/>
        <w:jc w:val="center"/>
        <w:rPr>
          <w:rFonts w:ascii="Arial" w:eastAsia="Calibri" w:hAnsi="Arial" w:cs="Arial"/>
          <w:szCs w:val="18"/>
          <w:lang w:eastAsia="en-US"/>
        </w:rPr>
      </w:pPr>
    </w:p>
    <w:p w14:paraId="53293AC7" w14:textId="77777777" w:rsidR="00B7722D" w:rsidRPr="001D12F5" w:rsidRDefault="00B7722D" w:rsidP="00B7722D">
      <w:pPr>
        <w:spacing w:line="276" w:lineRule="auto"/>
        <w:contextualSpacing/>
        <w:jc w:val="center"/>
        <w:rPr>
          <w:rFonts w:ascii="Arial" w:eastAsia="Calibri" w:hAnsi="Arial" w:cs="Arial"/>
          <w:szCs w:val="18"/>
          <w:lang w:eastAsia="en-US"/>
        </w:rPr>
      </w:pPr>
      <w:r w:rsidRPr="001D12F5">
        <w:rPr>
          <w:rFonts w:ascii="Arial" w:eastAsia="Calibri" w:hAnsi="Arial" w:cs="Arial"/>
          <w:szCs w:val="18"/>
          <w:lang w:eastAsia="en-US"/>
        </w:rPr>
        <w:t>Il sottoscritto/a, in qualità di</w:t>
      </w:r>
    </w:p>
    <w:p w14:paraId="53293AC8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</w:p>
    <w:p w14:paraId="53293AC9" w14:textId="77777777" w:rsidR="00B7722D" w:rsidRPr="001D12F5" w:rsidRDefault="00B7722D" w:rsidP="00B7722D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CE4E04">
        <w:rPr>
          <w:rFonts w:ascii="Arial" w:hAnsi="Arial" w:cs="Arial"/>
          <w:i/>
          <w:color w:val="808080"/>
        </w:rPr>
        <w:t>_____________</w:t>
      </w:r>
      <w:r w:rsidRPr="001D12F5">
        <w:rPr>
          <w:rFonts w:ascii="Arial" w:eastAsia="Calibri" w:hAnsi="Arial" w:cs="Arial"/>
          <w:szCs w:val="18"/>
          <w:lang w:eastAsia="en-US"/>
        </w:rPr>
        <w:t xml:space="preserve"> della </w:t>
      </w:r>
    </w:p>
    <w:p w14:paraId="53293ACA" w14:textId="77777777" w:rsidR="00B7722D" w:rsidRPr="001D12F5" w:rsidRDefault="00B7722D" w:rsidP="00B7722D">
      <w:pPr>
        <w:spacing w:line="276" w:lineRule="auto"/>
        <w:contextualSpacing/>
        <w:rPr>
          <w:rFonts w:ascii="Arial" w:hAnsi="Arial" w:cs="Arial"/>
          <w:i/>
          <w:color w:val="808080"/>
        </w:rPr>
      </w:pPr>
      <w:r w:rsidRPr="001D12F5">
        <w:rPr>
          <w:rFonts w:ascii="Arial" w:hAnsi="Arial" w:cs="Arial"/>
          <w:i/>
          <w:color w:val="808080"/>
        </w:rPr>
        <w:t>|__|</w:t>
      </w:r>
      <w:r w:rsidRPr="001D12F5">
        <w:rPr>
          <w:rFonts w:ascii="Arial" w:eastAsia="Calibri" w:hAnsi="Arial" w:cs="Arial"/>
          <w:szCs w:val="18"/>
          <w:lang w:eastAsia="en-US"/>
        </w:rPr>
        <w:t xml:space="preserve"> Società </w:t>
      </w:r>
      <w:r w:rsidRPr="001D12F5">
        <w:rPr>
          <w:rFonts w:ascii="Arial" w:hAnsi="Arial" w:cs="Arial"/>
          <w:i/>
          <w:color w:val="808080"/>
        </w:rPr>
        <w:t>_____________________________________________________________________</w:t>
      </w:r>
    </w:p>
    <w:p w14:paraId="53293ACB" w14:textId="77777777" w:rsidR="00B7722D" w:rsidRPr="001D12F5" w:rsidRDefault="00B7722D" w:rsidP="00B7722D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53293ACC" w14:textId="77777777" w:rsidR="00B7722D" w:rsidRPr="001D12F5" w:rsidRDefault="00B7722D" w:rsidP="00B7722D">
      <w:pPr>
        <w:rPr>
          <w:rFonts w:ascii="Arial" w:hAnsi="Arial" w:cs="Arial"/>
          <w:szCs w:val="18"/>
        </w:rPr>
      </w:pPr>
      <w:r w:rsidRPr="001D12F5"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14:paraId="53293ACD" w14:textId="77777777" w:rsidR="00B7722D" w:rsidRPr="001D12F5" w:rsidRDefault="00B7722D" w:rsidP="00B7722D">
      <w:pPr>
        <w:rPr>
          <w:rFonts w:ascii="Arial" w:hAnsi="Arial" w:cs="Arial"/>
          <w:szCs w:val="18"/>
        </w:rPr>
      </w:pPr>
    </w:p>
    <w:p w14:paraId="53293ACE" w14:textId="77777777" w:rsidR="00B7722D" w:rsidRPr="001D12F5" w:rsidRDefault="00B7722D" w:rsidP="00B7722D">
      <w:pPr>
        <w:jc w:val="center"/>
        <w:rPr>
          <w:rFonts w:ascii="Arial" w:hAnsi="Arial" w:cs="Arial"/>
          <w:b/>
          <w:szCs w:val="18"/>
        </w:rPr>
      </w:pPr>
      <w:r w:rsidRPr="001D12F5">
        <w:rPr>
          <w:rFonts w:ascii="Arial" w:hAnsi="Arial" w:cs="Arial"/>
          <w:b/>
          <w:szCs w:val="18"/>
        </w:rPr>
        <w:t>dichiara</w:t>
      </w:r>
    </w:p>
    <w:p w14:paraId="53293ACF" w14:textId="77777777" w:rsidR="00B7722D" w:rsidRPr="001D12F5" w:rsidRDefault="00B7722D" w:rsidP="00B7722D">
      <w:pPr>
        <w:jc w:val="left"/>
        <w:rPr>
          <w:rFonts w:ascii="Arial" w:hAnsi="Arial" w:cs="Arial"/>
          <w:szCs w:val="18"/>
        </w:rPr>
      </w:pPr>
    </w:p>
    <w:p w14:paraId="53293AD0" w14:textId="77777777" w:rsidR="00B7722D" w:rsidRPr="001D12F5" w:rsidRDefault="00B7722D" w:rsidP="00B7722D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1D12F5">
        <w:rPr>
          <w:rFonts w:ascii="Arial" w:hAnsi="Arial" w:cs="Arial"/>
          <w:szCs w:val="18"/>
        </w:rPr>
        <w:t>di essere in possesso dei requisiti di onorabilità previsti dalla legge e di non trovarsi nelle condizioni previste dalla legge (artt. 11, 92 e 131 del TULPS, Regio Decreto 18/06/1931, n. 773);</w:t>
      </w:r>
    </w:p>
    <w:p w14:paraId="53293AD1" w14:textId="77777777" w:rsidR="00B7722D" w:rsidRPr="001D12F5" w:rsidRDefault="00B7722D" w:rsidP="00B7722D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1D12F5"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14:paraId="53293AD2" w14:textId="77777777" w:rsidR="00B7722D" w:rsidRPr="001D12F5" w:rsidRDefault="00B7722D" w:rsidP="00B7722D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53293AD3" w14:textId="77777777" w:rsidR="00B7722D" w:rsidRPr="001D12F5" w:rsidRDefault="00B7722D" w:rsidP="00B7722D">
      <w:pPr>
        <w:rPr>
          <w:rFonts w:ascii="Arial" w:hAnsi="Arial" w:cs="Arial"/>
        </w:rPr>
      </w:pPr>
      <w:r w:rsidRPr="001D12F5">
        <w:rPr>
          <w:rFonts w:ascii="Arial" w:hAnsi="Arial" w:cs="Arial"/>
          <w:b/>
        </w:rPr>
        <w:t>Attenzione</w:t>
      </w:r>
      <w:r w:rsidRPr="001D12F5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14:paraId="53293AD4" w14:textId="77777777" w:rsidR="00B7722D" w:rsidRPr="001D12F5" w:rsidRDefault="00B7722D" w:rsidP="00B7722D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53293AD5" w14:textId="77777777" w:rsidR="00B7722D" w:rsidRPr="001D12F5" w:rsidRDefault="00B7722D" w:rsidP="00B7722D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53293AD6" w14:textId="77777777" w:rsidR="00B7722D" w:rsidRPr="001D12F5" w:rsidRDefault="00B7722D" w:rsidP="00B7722D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 w:rsidRPr="001D12F5">
        <w:rPr>
          <w:rFonts w:ascii="Arial" w:hAnsi="Arial" w:cs="Arial"/>
          <w:szCs w:val="18"/>
        </w:rPr>
        <w:t>Data</w:t>
      </w:r>
      <w:r w:rsidRPr="001D12F5">
        <w:rPr>
          <w:rFonts w:ascii="Arial" w:hAnsi="Arial" w:cs="Arial"/>
          <w:i/>
          <w:color w:val="808080"/>
        </w:rPr>
        <w:t xml:space="preserve">____________________     </w:t>
      </w:r>
      <w:r w:rsidRPr="001D12F5">
        <w:rPr>
          <w:rFonts w:ascii="Arial" w:hAnsi="Arial" w:cs="Arial"/>
          <w:szCs w:val="18"/>
        </w:rPr>
        <w:t xml:space="preserve">         Firma</w:t>
      </w:r>
      <w:r w:rsidRPr="001D12F5">
        <w:rPr>
          <w:rFonts w:ascii="Arial" w:hAnsi="Arial" w:cs="Arial"/>
          <w:i/>
          <w:color w:val="808080"/>
        </w:rPr>
        <w:t>_________________________________________________</w:t>
      </w:r>
    </w:p>
    <w:p w14:paraId="53293AD7" w14:textId="77777777" w:rsidR="00B7722D" w:rsidRDefault="00B7722D" w:rsidP="00B7722D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14:paraId="53293AD8" w14:textId="77777777" w:rsidR="008323C5" w:rsidRDefault="008323C5" w:rsidP="008323C5">
      <w:pPr>
        <w:rPr>
          <w:rFonts w:ascii="Arial" w:eastAsia="Calibri" w:hAnsi="Arial" w:cs="Arial"/>
          <w:b/>
          <w:szCs w:val="18"/>
          <w:lang w:eastAsia="en-US"/>
        </w:rPr>
      </w:pPr>
    </w:p>
    <w:p w14:paraId="53293AD9" w14:textId="77777777" w:rsidR="008323C5" w:rsidRDefault="008323C5" w:rsidP="008323C5">
      <w:pPr>
        <w:rPr>
          <w:rFonts w:ascii="Arial" w:eastAsia="Calibri" w:hAnsi="Arial" w:cs="Arial"/>
          <w:b/>
          <w:szCs w:val="18"/>
          <w:lang w:eastAsia="en-US"/>
        </w:rPr>
      </w:pPr>
    </w:p>
    <w:p w14:paraId="7809B3BA" w14:textId="77777777" w:rsidR="00895C58" w:rsidRDefault="00895C58">
      <w:pPr>
        <w:jc w:val="left"/>
        <w:rPr>
          <w:rFonts w:ascii="Arial" w:eastAsia="Calibri" w:hAnsi="Arial" w:cs="Arial"/>
          <w:b/>
          <w:szCs w:val="18"/>
          <w:lang w:eastAsia="en-US"/>
        </w:rPr>
      </w:pPr>
      <w:r>
        <w:rPr>
          <w:rFonts w:ascii="Arial" w:eastAsia="Calibri" w:hAnsi="Arial" w:cs="Arial"/>
          <w:b/>
          <w:szCs w:val="18"/>
          <w:lang w:eastAsia="en-US"/>
        </w:rPr>
        <w:br w:type="page"/>
      </w:r>
    </w:p>
    <w:p w14:paraId="53293ADA" w14:textId="61AAFF1C" w:rsidR="008323C5" w:rsidRPr="00692B9D" w:rsidRDefault="008323C5" w:rsidP="008323C5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lastRenderedPageBreak/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10"/>
      </w:r>
    </w:p>
    <w:p w14:paraId="53293ADB" w14:textId="77777777" w:rsidR="008323C5" w:rsidRPr="00692B9D" w:rsidRDefault="008323C5" w:rsidP="008323C5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14:paraId="53293ADC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14:paraId="53293ADD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DE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DF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14:paraId="53293AE0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14:paraId="53293AE1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E2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14:paraId="53293AE3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14:paraId="53293AE4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E5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1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14:paraId="53293AE6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E7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14:paraId="53293AE8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E9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14:paraId="53293AEA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2"/>
      </w:r>
    </w:p>
    <w:p w14:paraId="53293AEB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EC" w14:textId="77777777" w:rsidR="008323C5" w:rsidRPr="00F32E1C" w:rsidRDefault="008323C5" w:rsidP="008323C5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14:paraId="53293AED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 xml:space="preserve">Per esercitare tali diritti tutte le richieste devono essere rivolte al Comune </w:t>
      </w:r>
      <w:proofErr w:type="spellStart"/>
      <w:r w:rsidRPr="00692B9D">
        <w:rPr>
          <w:rFonts w:ascii="Arial" w:eastAsia="Calibri" w:hAnsi="Arial" w:cs="Arial"/>
          <w:szCs w:val="18"/>
          <w:lang w:eastAsia="en-US"/>
        </w:rPr>
        <w:t>di_____________________________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</w:t>
      </w:r>
      <w:proofErr w:type="spellEnd"/>
      <w:r w:rsidRPr="00692B9D">
        <w:rPr>
          <w:rFonts w:ascii="Arial" w:eastAsia="Calibri" w:hAnsi="Arial" w:cs="Arial"/>
          <w:szCs w:val="18"/>
          <w:lang w:eastAsia="en-US"/>
        </w:rPr>
        <w:t xml:space="preserve"> mail_____________________________________________________________________________________</w:t>
      </w:r>
    </w:p>
    <w:p w14:paraId="53293AEE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14:paraId="53293AEF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F0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14:paraId="53293AF1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AF2" w14:textId="77777777" w:rsidR="008323C5" w:rsidRDefault="008323C5" w:rsidP="008323C5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p w14:paraId="53293AF3" w14:textId="77777777" w:rsidR="008323C5" w:rsidRDefault="008323C5" w:rsidP="008323C5">
      <w:pPr>
        <w:jc w:val="left"/>
        <w:rPr>
          <w:rFonts w:ascii="Arial" w:hAnsi="Arial" w:cs="Arial"/>
          <w:szCs w:val="18"/>
          <w:lang w:eastAsia="en-US"/>
        </w:rPr>
      </w:pPr>
      <w:r>
        <w:rPr>
          <w:rFonts w:ascii="Arial" w:hAnsi="Arial" w:cs="Arial"/>
          <w:szCs w:val="18"/>
          <w:lang w:eastAsia="en-US"/>
        </w:rPr>
        <w:br w:type="page"/>
      </w:r>
    </w:p>
    <w:p w14:paraId="53293AF4" w14:textId="6F845B09" w:rsidR="00B7722D" w:rsidRDefault="00895C58" w:rsidP="00B7722D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>
        <w:rPr>
          <w:rFonts w:ascii="Arial" w:hAnsi="Arial" w:cs="Arial"/>
          <w:smallCaps/>
          <w:noProof/>
          <w:sz w:val="40"/>
        </w:rPr>
        <w:lastRenderedPageBreak/>
        <w:drawing>
          <wp:anchor distT="0" distB="0" distL="0" distR="0" simplePos="0" relativeHeight="251663360" behindDoc="1" locked="0" layoutInCell="1" allowOverlap="1" wp14:anchorId="01353C6C" wp14:editId="2A28081E">
            <wp:simplePos x="0" y="0"/>
            <wp:positionH relativeFrom="column">
              <wp:posOffset>3014804</wp:posOffset>
            </wp:positionH>
            <wp:positionV relativeFrom="paragraph">
              <wp:posOffset>-241721</wp:posOffset>
            </wp:positionV>
            <wp:extent cx="608965" cy="572770"/>
            <wp:effectExtent l="0" t="0" r="63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572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293AF5" w14:textId="77777777" w:rsidR="008323C5" w:rsidRPr="008323C5" w:rsidRDefault="008323C5" w:rsidP="00B7722D">
      <w:pPr>
        <w:tabs>
          <w:tab w:val="left" w:pos="3060"/>
        </w:tabs>
        <w:spacing w:after="120"/>
        <w:rPr>
          <w:rFonts w:ascii="Arial" w:hAnsi="Arial" w:cs="Arial"/>
          <w:color w:val="808080"/>
        </w:rPr>
      </w:pPr>
    </w:p>
    <w:p w14:paraId="53293AF6" w14:textId="492D723D" w:rsidR="001543C0" w:rsidRPr="00895C58" w:rsidRDefault="001543C0" w:rsidP="001543C0">
      <w:pPr>
        <w:tabs>
          <w:tab w:val="left" w:pos="3060"/>
        </w:tabs>
        <w:spacing w:after="120"/>
        <w:jc w:val="center"/>
        <w:rPr>
          <w:rFonts w:ascii="Arial" w:hAnsi="Arial" w:cs="Arial"/>
          <w:b/>
        </w:rPr>
      </w:pPr>
      <w:r w:rsidRPr="001543C0">
        <w:rPr>
          <w:rFonts w:ascii="Arial" w:hAnsi="Arial" w:cs="Arial"/>
        </w:rPr>
        <w:t xml:space="preserve">ALLEGATO </w:t>
      </w:r>
      <w:r w:rsidR="00B7722D">
        <w:rPr>
          <w:rFonts w:ascii="Arial" w:hAnsi="Arial" w:cs="Arial"/>
        </w:rPr>
        <w:t>B</w:t>
      </w:r>
    </w:p>
    <w:p w14:paraId="53293AF7" w14:textId="77777777" w:rsidR="001543C0" w:rsidRPr="001543C0" w:rsidRDefault="001543C0" w:rsidP="001543C0">
      <w:pPr>
        <w:tabs>
          <w:tab w:val="left" w:pos="3060"/>
        </w:tabs>
        <w:spacing w:after="120"/>
        <w:jc w:val="center"/>
        <w:rPr>
          <w:rFonts w:ascii="Arial" w:hAnsi="Arial" w:cs="Arial"/>
        </w:rPr>
      </w:pPr>
    </w:p>
    <w:p w14:paraId="53293AF8" w14:textId="77777777" w:rsidR="001543C0" w:rsidRPr="001543C0" w:rsidRDefault="001543C0" w:rsidP="001543C0">
      <w:pPr>
        <w:contextualSpacing/>
        <w:jc w:val="center"/>
        <w:rPr>
          <w:rFonts w:ascii="Arial" w:eastAsia="Calibri" w:hAnsi="Arial" w:cs="Arial"/>
          <w:b/>
          <w:szCs w:val="18"/>
          <w:lang w:eastAsia="en-US"/>
        </w:rPr>
      </w:pPr>
      <w:r w:rsidRPr="001543C0">
        <w:rPr>
          <w:rFonts w:ascii="Arial" w:eastAsia="Calibri" w:hAnsi="Arial" w:cs="Arial"/>
          <w:b/>
          <w:szCs w:val="18"/>
          <w:lang w:eastAsia="en-US"/>
        </w:rPr>
        <w:t xml:space="preserve">DICHIARAZIONE SUL POSSESSO DEI REQUISITI DA PARTE </w:t>
      </w:r>
      <w:r>
        <w:rPr>
          <w:rFonts w:ascii="Arial" w:eastAsia="Calibri" w:hAnsi="Arial" w:cs="Arial"/>
          <w:b/>
          <w:szCs w:val="18"/>
          <w:lang w:eastAsia="en-US"/>
        </w:rPr>
        <w:t>DEL RAPPRESENTANTE</w:t>
      </w:r>
      <w:r w:rsidR="005848D7">
        <w:rPr>
          <w:rFonts w:ascii="Arial" w:eastAsia="Calibri" w:hAnsi="Arial" w:cs="Arial"/>
          <w:b/>
          <w:szCs w:val="18"/>
          <w:lang w:eastAsia="en-US"/>
        </w:rPr>
        <w:t xml:space="preserve"> TULPS</w:t>
      </w:r>
      <w:r w:rsidR="00140443">
        <w:rPr>
          <w:rFonts w:ascii="Arial" w:eastAsia="Calibri" w:hAnsi="Arial" w:cs="Arial"/>
          <w:b/>
          <w:szCs w:val="18"/>
          <w:lang w:eastAsia="en-US"/>
        </w:rPr>
        <w:t xml:space="preserve"> (ART. 93)</w:t>
      </w:r>
    </w:p>
    <w:p w14:paraId="53293AF9" w14:textId="77777777" w:rsidR="001543C0" w:rsidRPr="001543C0" w:rsidRDefault="001543C0" w:rsidP="001543C0">
      <w:pPr>
        <w:contextualSpacing/>
        <w:rPr>
          <w:rFonts w:ascii="Arial" w:eastAsia="Calibri" w:hAnsi="Arial" w:cs="Arial"/>
          <w:szCs w:val="18"/>
          <w:lang w:eastAsia="en-US"/>
        </w:rPr>
      </w:pPr>
    </w:p>
    <w:p w14:paraId="53293AFA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 xml:space="preserve">Cognome </w:t>
      </w:r>
      <w:r w:rsidRPr="001543C0">
        <w:rPr>
          <w:rFonts w:ascii="Arial" w:hAnsi="Arial" w:cs="Arial"/>
          <w:i/>
          <w:color w:val="808080"/>
        </w:rPr>
        <w:t xml:space="preserve">____________________ </w:t>
      </w:r>
      <w:r w:rsidRPr="001543C0">
        <w:rPr>
          <w:rFonts w:ascii="Arial" w:eastAsia="Calibri" w:hAnsi="Arial" w:cs="Arial"/>
          <w:szCs w:val="18"/>
          <w:lang w:eastAsia="en-US"/>
        </w:rPr>
        <w:t>Nome</w:t>
      </w:r>
      <w:r w:rsidRPr="001543C0">
        <w:rPr>
          <w:rFonts w:ascii="Arial" w:hAnsi="Arial" w:cs="Arial"/>
          <w:i/>
          <w:color w:val="808080"/>
        </w:rPr>
        <w:t xml:space="preserve"> __________________________________</w:t>
      </w:r>
      <w:r w:rsidRPr="001543C0">
        <w:rPr>
          <w:rFonts w:ascii="Arial" w:eastAsia="Calibri" w:hAnsi="Arial" w:cs="Arial"/>
          <w:szCs w:val="18"/>
          <w:lang w:eastAsia="en-US"/>
        </w:rPr>
        <w:t xml:space="preserve"> </w:t>
      </w:r>
    </w:p>
    <w:p w14:paraId="53293AFB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 xml:space="preserve">C.F. </w:t>
      </w:r>
      <w:r w:rsidRPr="001543C0">
        <w:rPr>
          <w:rFonts w:ascii="Arial" w:hAnsi="Arial" w:cs="Arial"/>
          <w:i/>
          <w:color w:val="808080"/>
        </w:rPr>
        <w:t xml:space="preserve">|__|__|__|__|__|__|__|__|__|__|__|__|__|__|__|__| </w:t>
      </w:r>
    </w:p>
    <w:p w14:paraId="53293AFC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>Data di nascita</w:t>
      </w:r>
      <w:r w:rsidRPr="001543C0">
        <w:rPr>
          <w:rFonts w:ascii="Arial" w:eastAsia="Calibri" w:hAnsi="Arial" w:cs="Arial"/>
          <w:color w:val="808080"/>
          <w:sz w:val="20"/>
          <w:szCs w:val="22"/>
          <w:lang w:eastAsia="en-US"/>
        </w:rPr>
        <w:t>|__|__|/|__|__|/|__|__|__|__|</w:t>
      </w:r>
      <w:r w:rsidRPr="001543C0">
        <w:rPr>
          <w:rFonts w:ascii="Arial" w:eastAsia="Calibri" w:hAnsi="Arial" w:cs="Arial"/>
          <w:szCs w:val="18"/>
          <w:lang w:eastAsia="en-US"/>
        </w:rPr>
        <w:t xml:space="preserve"> Cittadinanza </w:t>
      </w:r>
      <w:r w:rsidRPr="001543C0">
        <w:rPr>
          <w:rFonts w:ascii="Arial" w:hAnsi="Arial" w:cs="Arial"/>
          <w:i/>
          <w:color w:val="808080"/>
        </w:rPr>
        <w:t xml:space="preserve">_______________________ </w:t>
      </w:r>
    </w:p>
    <w:p w14:paraId="53293AFD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 xml:space="preserve">Sesso: M |__| F |__| </w:t>
      </w:r>
    </w:p>
    <w:p w14:paraId="53293AFE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 xml:space="preserve">Luogo di nascita: Stato </w:t>
      </w:r>
      <w:r w:rsidRPr="001543C0">
        <w:rPr>
          <w:rFonts w:ascii="Arial" w:hAnsi="Arial" w:cs="Arial"/>
          <w:i/>
          <w:color w:val="808080"/>
        </w:rPr>
        <w:t>___________________</w:t>
      </w:r>
      <w:r w:rsidRPr="001543C0">
        <w:rPr>
          <w:rFonts w:ascii="Arial" w:eastAsia="Calibri" w:hAnsi="Arial" w:cs="Arial"/>
          <w:szCs w:val="18"/>
          <w:lang w:eastAsia="en-US"/>
        </w:rPr>
        <w:t xml:space="preserve"> Provincia </w:t>
      </w:r>
      <w:r w:rsidRPr="001543C0">
        <w:rPr>
          <w:rFonts w:ascii="Arial" w:hAnsi="Arial" w:cs="Arial"/>
          <w:i/>
          <w:color w:val="808080"/>
        </w:rPr>
        <w:t>_________</w:t>
      </w:r>
      <w:r w:rsidRPr="001543C0">
        <w:rPr>
          <w:rFonts w:ascii="Arial" w:eastAsia="Calibri" w:hAnsi="Arial" w:cs="Arial"/>
          <w:szCs w:val="18"/>
          <w:lang w:eastAsia="en-US"/>
        </w:rPr>
        <w:t xml:space="preserve"> Comune</w:t>
      </w:r>
      <w:r w:rsidRPr="001543C0">
        <w:rPr>
          <w:rFonts w:ascii="Arial" w:hAnsi="Arial" w:cs="Arial"/>
          <w:i/>
          <w:color w:val="808080"/>
        </w:rPr>
        <w:t xml:space="preserve"> ________________</w:t>
      </w:r>
      <w:r w:rsidRPr="001543C0">
        <w:rPr>
          <w:rFonts w:ascii="Arial" w:eastAsia="Calibri" w:hAnsi="Arial" w:cs="Arial"/>
          <w:szCs w:val="18"/>
          <w:lang w:eastAsia="en-US"/>
        </w:rPr>
        <w:t xml:space="preserve"> </w:t>
      </w:r>
    </w:p>
    <w:p w14:paraId="53293AFF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>Residenza: Provincia</w:t>
      </w:r>
      <w:r w:rsidRPr="001543C0">
        <w:rPr>
          <w:rFonts w:ascii="Arial" w:hAnsi="Arial" w:cs="Arial"/>
          <w:i/>
          <w:color w:val="808080"/>
        </w:rPr>
        <w:t xml:space="preserve"> ____________</w:t>
      </w:r>
      <w:r w:rsidRPr="001543C0">
        <w:rPr>
          <w:rFonts w:ascii="Arial" w:eastAsia="Calibri" w:hAnsi="Arial" w:cs="Arial"/>
          <w:szCs w:val="18"/>
          <w:lang w:eastAsia="en-US"/>
        </w:rPr>
        <w:t xml:space="preserve"> Comune </w:t>
      </w:r>
      <w:r w:rsidRPr="001543C0">
        <w:rPr>
          <w:rFonts w:ascii="Arial" w:hAnsi="Arial" w:cs="Arial"/>
          <w:i/>
          <w:color w:val="808080"/>
        </w:rPr>
        <w:t xml:space="preserve">__________________________________________ </w:t>
      </w:r>
    </w:p>
    <w:p w14:paraId="53293B00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>Via, Piazza, ecc.</w:t>
      </w:r>
      <w:r w:rsidRPr="001543C0">
        <w:rPr>
          <w:rFonts w:ascii="Arial" w:hAnsi="Arial" w:cs="Arial"/>
          <w:i/>
          <w:color w:val="808080"/>
        </w:rPr>
        <w:t xml:space="preserve">_____________________________________ </w:t>
      </w:r>
      <w:r w:rsidRPr="001543C0">
        <w:rPr>
          <w:rFonts w:ascii="Arial" w:eastAsia="Calibri" w:hAnsi="Arial" w:cs="Arial"/>
          <w:szCs w:val="18"/>
          <w:lang w:eastAsia="en-US"/>
        </w:rPr>
        <w:t xml:space="preserve">N. </w:t>
      </w:r>
      <w:r w:rsidRPr="001543C0">
        <w:rPr>
          <w:rFonts w:ascii="Arial" w:hAnsi="Arial" w:cs="Arial"/>
          <w:i/>
          <w:color w:val="808080"/>
        </w:rPr>
        <w:t xml:space="preserve">_____ </w:t>
      </w:r>
      <w:r w:rsidRPr="001543C0">
        <w:rPr>
          <w:rFonts w:ascii="Arial" w:eastAsia="Calibri" w:hAnsi="Arial" w:cs="Arial"/>
          <w:szCs w:val="18"/>
          <w:lang w:eastAsia="en-US"/>
        </w:rPr>
        <w:t xml:space="preserve">C.A.P. </w:t>
      </w:r>
      <w:r w:rsidRPr="001543C0">
        <w:rPr>
          <w:rFonts w:ascii="Arial" w:hAnsi="Arial" w:cs="Arial"/>
          <w:i/>
          <w:color w:val="808080"/>
        </w:rPr>
        <w:t xml:space="preserve">_______________ </w:t>
      </w:r>
    </w:p>
    <w:p w14:paraId="53293B01" w14:textId="77777777" w:rsidR="001543C0" w:rsidRPr="001543C0" w:rsidRDefault="001543C0" w:rsidP="001543C0">
      <w:pPr>
        <w:spacing w:line="276" w:lineRule="auto"/>
        <w:contextualSpacing/>
        <w:jc w:val="center"/>
        <w:rPr>
          <w:rFonts w:ascii="Arial" w:eastAsia="Calibri" w:hAnsi="Arial" w:cs="Arial"/>
          <w:szCs w:val="18"/>
          <w:lang w:eastAsia="en-US"/>
        </w:rPr>
      </w:pPr>
    </w:p>
    <w:p w14:paraId="53293B02" w14:textId="77777777" w:rsidR="001543C0" w:rsidRPr="001543C0" w:rsidRDefault="001543C0" w:rsidP="001543C0">
      <w:pPr>
        <w:spacing w:line="276" w:lineRule="auto"/>
        <w:contextualSpacing/>
        <w:jc w:val="center"/>
        <w:rPr>
          <w:rFonts w:ascii="Arial" w:eastAsia="Calibri" w:hAnsi="Arial" w:cs="Arial"/>
          <w:szCs w:val="18"/>
          <w:lang w:eastAsia="en-US"/>
        </w:rPr>
      </w:pPr>
      <w:r w:rsidRPr="001543C0">
        <w:rPr>
          <w:rFonts w:ascii="Arial" w:eastAsia="Calibri" w:hAnsi="Arial" w:cs="Arial"/>
          <w:szCs w:val="18"/>
          <w:lang w:eastAsia="en-US"/>
        </w:rPr>
        <w:t>Il sottoscritto/a, in qualità di</w:t>
      </w:r>
    </w:p>
    <w:p w14:paraId="53293B03" w14:textId="77777777" w:rsidR="001543C0" w:rsidRPr="001543C0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</w:p>
    <w:p w14:paraId="53293B04" w14:textId="77777777" w:rsidR="00B7722D" w:rsidRDefault="001543C0" w:rsidP="001543C0">
      <w:p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RAPPRESENTANTE, ai sensi dell’art. 93 del TULPS,</w:t>
      </w:r>
      <w:r w:rsidRPr="001543C0">
        <w:rPr>
          <w:rFonts w:ascii="Arial" w:eastAsia="Calibri" w:hAnsi="Arial" w:cs="Arial"/>
          <w:szCs w:val="18"/>
          <w:lang w:eastAsia="en-US"/>
        </w:rPr>
        <w:t xml:space="preserve"> della</w:t>
      </w:r>
      <w:r w:rsidR="00B7722D">
        <w:rPr>
          <w:rFonts w:ascii="Arial" w:eastAsia="Calibri" w:hAnsi="Arial" w:cs="Arial"/>
          <w:szCs w:val="18"/>
          <w:lang w:eastAsia="en-US"/>
        </w:rPr>
        <w:t>:</w:t>
      </w:r>
    </w:p>
    <w:p w14:paraId="53293B05" w14:textId="77777777" w:rsidR="00B7722D" w:rsidRDefault="001543C0" w:rsidP="00350FB4">
      <w:pPr>
        <w:numPr>
          <w:ilvl w:val="0"/>
          <w:numId w:val="10"/>
        </w:num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associazione/circolo</w:t>
      </w:r>
      <w:r w:rsidR="00B7722D">
        <w:rPr>
          <w:rFonts w:ascii="Arial" w:eastAsia="Calibri" w:hAnsi="Arial" w:cs="Arial"/>
          <w:szCs w:val="18"/>
          <w:lang w:eastAsia="en-US"/>
        </w:rPr>
        <w:t xml:space="preserve"> </w:t>
      </w:r>
      <w:r w:rsidR="00B7722D" w:rsidRPr="001543C0">
        <w:rPr>
          <w:rFonts w:ascii="Arial" w:hAnsi="Arial" w:cs="Arial"/>
          <w:i/>
          <w:color w:val="808080"/>
        </w:rPr>
        <w:t>_____________________</w:t>
      </w:r>
      <w:r w:rsidR="00B7722D">
        <w:rPr>
          <w:rFonts w:ascii="Arial" w:hAnsi="Arial" w:cs="Arial"/>
          <w:i/>
          <w:color w:val="808080"/>
        </w:rPr>
        <w:t>___________________</w:t>
      </w:r>
    </w:p>
    <w:p w14:paraId="53293B06" w14:textId="77777777" w:rsidR="001543C0" w:rsidRPr="001543C0" w:rsidRDefault="00B7722D" w:rsidP="00350FB4">
      <w:pPr>
        <w:numPr>
          <w:ilvl w:val="0"/>
          <w:numId w:val="10"/>
        </w:numPr>
        <w:spacing w:line="276" w:lineRule="auto"/>
        <w:contextualSpacing/>
        <w:rPr>
          <w:rFonts w:ascii="Arial" w:eastAsia="Calibri" w:hAnsi="Arial" w:cs="Arial"/>
          <w:szCs w:val="18"/>
          <w:lang w:eastAsia="en-US"/>
        </w:rPr>
      </w:pPr>
      <w:r>
        <w:rPr>
          <w:rFonts w:ascii="Arial" w:eastAsia="Calibri" w:hAnsi="Arial" w:cs="Arial"/>
          <w:szCs w:val="18"/>
          <w:lang w:eastAsia="en-US"/>
        </w:rPr>
        <w:t>ditta/impresa</w:t>
      </w:r>
      <w:r w:rsidR="001543C0" w:rsidRPr="001543C0">
        <w:rPr>
          <w:rFonts w:ascii="Arial" w:eastAsia="Calibri" w:hAnsi="Arial" w:cs="Arial"/>
          <w:szCs w:val="18"/>
          <w:lang w:eastAsia="en-US"/>
        </w:rPr>
        <w:t xml:space="preserve"> </w:t>
      </w:r>
      <w:r w:rsidR="001543C0" w:rsidRPr="001543C0">
        <w:rPr>
          <w:rFonts w:ascii="Arial" w:hAnsi="Arial" w:cs="Arial"/>
          <w:i/>
          <w:color w:val="808080"/>
        </w:rPr>
        <w:t>______</w:t>
      </w:r>
      <w:r>
        <w:rPr>
          <w:rFonts w:ascii="Arial" w:hAnsi="Arial" w:cs="Arial"/>
          <w:i/>
          <w:color w:val="808080"/>
        </w:rPr>
        <w:t>__</w:t>
      </w:r>
      <w:r w:rsidR="001543C0" w:rsidRPr="001543C0">
        <w:rPr>
          <w:rFonts w:ascii="Arial" w:hAnsi="Arial" w:cs="Arial"/>
          <w:i/>
          <w:color w:val="808080"/>
        </w:rPr>
        <w:t>______</w:t>
      </w:r>
      <w:r>
        <w:rPr>
          <w:rFonts w:ascii="Arial" w:hAnsi="Arial" w:cs="Arial"/>
          <w:i/>
          <w:color w:val="808080"/>
        </w:rPr>
        <w:t>_____</w:t>
      </w:r>
      <w:r w:rsidR="001543C0" w:rsidRPr="001543C0">
        <w:rPr>
          <w:rFonts w:ascii="Arial" w:hAnsi="Arial" w:cs="Arial"/>
          <w:i/>
          <w:color w:val="808080"/>
        </w:rPr>
        <w:t>________________________</w:t>
      </w:r>
      <w:r w:rsidR="001543C0">
        <w:rPr>
          <w:rFonts w:ascii="Arial" w:hAnsi="Arial" w:cs="Arial"/>
          <w:i/>
          <w:color w:val="808080"/>
        </w:rPr>
        <w:t>___</w:t>
      </w:r>
      <w:r w:rsidR="001543C0" w:rsidRPr="001543C0">
        <w:rPr>
          <w:rFonts w:ascii="Arial" w:hAnsi="Arial" w:cs="Arial"/>
          <w:szCs w:val="18"/>
        </w:rPr>
        <w:t>,</w:t>
      </w:r>
    </w:p>
    <w:p w14:paraId="53293B07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53293B08" w14:textId="77777777" w:rsidR="001543C0" w:rsidRPr="001543C0" w:rsidRDefault="001543C0" w:rsidP="001543C0">
      <w:pPr>
        <w:rPr>
          <w:rFonts w:ascii="Arial" w:hAnsi="Arial" w:cs="Arial"/>
          <w:szCs w:val="18"/>
        </w:rPr>
      </w:pPr>
      <w:r w:rsidRPr="001543C0">
        <w:rPr>
          <w:rFonts w:ascii="Arial" w:hAnsi="Arial" w:cs="Arial"/>
          <w:szCs w:val="18"/>
        </w:rPr>
        <w:t>Consapevole delle sanzioni penali previste dalla legge per le false dichiarazioni e attestazioni (art. 76 del DPR n. 445 del 2000 e Codice penale), sotto la propria responsabilità,</w:t>
      </w:r>
    </w:p>
    <w:p w14:paraId="53293B09" w14:textId="77777777" w:rsidR="001543C0" w:rsidRPr="001543C0" w:rsidRDefault="001543C0" w:rsidP="001543C0">
      <w:pPr>
        <w:rPr>
          <w:rFonts w:ascii="Arial" w:hAnsi="Arial" w:cs="Arial"/>
          <w:szCs w:val="18"/>
        </w:rPr>
      </w:pPr>
    </w:p>
    <w:p w14:paraId="53293B0A" w14:textId="77777777" w:rsidR="001543C0" w:rsidRPr="001543C0" w:rsidRDefault="001543C0" w:rsidP="001543C0">
      <w:pPr>
        <w:jc w:val="center"/>
        <w:rPr>
          <w:rFonts w:ascii="Arial" w:hAnsi="Arial" w:cs="Arial"/>
          <w:b/>
          <w:szCs w:val="18"/>
        </w:rPr>
      </w:pPr>
      <w:r w:rsidRPr="001543C0">
        <w:rPr>
          <w:rFonts w:ascii="Arial" w:hAnsi="Arial" w:cs="Arial"/>
          <w:b/>
          <w:szCs w:val="18"/>
        </w:rPr>
        <w:t>dichiara</w:t>
      </w:r>
    </w:p>
    <w:p w14:paraId="53293B0B" w14:textId="77777777" w:rsidR="001543C0" w:rsidRPr="001543C0" w:rsidRDefault="001543C0" w:rsidP="001543C0">
      <w:pPr>
        <w:jc w:val="left"/>
        <w:rPr>
          <w:rFonts w:ascii="Arial" w:hAnsi="Arial" w:cs="Arial"/>
          <w:szCs w:val="18"/>
        </w:rPr>
      </w:pPr>
    </w:p>
    <w:p w14:paraId="53293B0C" w14:textId="77777777" w:rsidR="001543C0" w:rsidRPr="00594EF2" w:rsidRDefault="001543C0" w:rsidP="001543C0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594EF2">
        <w:rPr>
          <w:rFonts w:ascii="Arial" w:hAnsi="Arial" w:cs="Arial"/>
          <w:szCs w:val="18"/>
        </w:rPr>
        <w:t>di essere in possesso dei requisiti di onorabilità previsti dalla legge e di non trovarsi nelle condizioni previste dalla legge (artt. 11, 92 e 131 del TULPS, Regio Decreto 18/06/1931, n. 773);</w:t>
      </w:r>
    </w:p>
    <w:p w14:paraId="53293B0D" w14:textId="77777777" w:rsidR="001543C0" w:rsidRPr="00594EF2" w:rsidRDefault="001543C0" w:rsidP="001543C0">
      <w:pPr>
        <w:numPr>
          <w:ilvl w:val="0"/>
          <w:numId w:val="7"/>
        </w:numPr>
        <w:spacing w:after="160" w:line="256" w:lineRule="auto"/>
        <w:jc w:val="left"/>
        <w:rPr>
          <w:rFonts w:ascii="Arial" w:hAnsi="Arial" w:cs="Arial"/>
          <w:b/>
          <w:szCs w:val="18"/>
        </w:rPr>
      </w:pPr>
      <w:r w:rsidRPr="00594EF2">
        <w:rPr>
          <w:rFonts w:ascii="Arial" w:eastAsia="Calibri" w:hAnsi="Arial" w:cs="Arial"/>
          <w:szCs w:val="18"/>
          <w:lang w:eastAsia="en-US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14:paraId="53293B0E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53293B0F" w14:textId="77777777" w:rsidR="001543C0" w:rsidRPr="001543C0" w:rsidRDefault="001543C0" w:rsidP="001543C0">
      <w:pPr>
        <w:rPr>
          <w:rFonts w:ascii="Arial" w:hAnsi="Arial" w:cs="Arial"/>
        </w:rPr>
      </w:pPr>
      <w:r w:rsidRPr="001543C0">
        <w:rPr>
          <w:rFonts w:ascii="Arial" w:hAnsi="Arial" w:cs="Arial"/>
          <w:b/>
        </w:rPr>
        <w:t>Attenzione</w:t>
      </w:r>
      <w:r w:rsidRPr="001543C0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14:paraId="53293B10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53293B11" w14:textId="77777777" w:rsid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53293B12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</w:p>
    <w:p w14:paraId="53293B13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 w:rsidRPr="001543C0">
        <w:rPr>
          <w:rFonts w:ascii="Arial" w:hAnsi="Arial" w:cs="Arial"/>
          <w:szCs w:val="18"/>
        </w:rPr>
        <w:t>Data</w:t>
      </w:r>
      <w:r w:rsidRPr="001543C0">
        <w:rPr>
          <w:rFonts w:ascii="Arial" w:hAnsi="Arial" w:cs="Arial"/>
          <w:i/>
          <w:color w:val="808080"/>
        </w:rPr>
        <w:t xml:space="preserve">____________________     </w:t>
      </w:r>
      <w:r w:rsidRPr="001543C0">
        <w:rPr>
          <w:rFonts w:ascii="Arial" w:hAnsi="Arial" w:cs="Arial"/>
          <w:szCs w:val="18"/>
        </w:rPr>
        <w:t xml:space="preserve">         Firma</w:t>
      </w:r>
      <w:r w:rsidRPr="001543C0">
        <w:rPr>
          <w:rFonts w:ascii="Arial" w:hAnsi="Arial" w:cs="Arial"/>
          <w:i/>
          <w:color w:val="808080"/>
        </w:rPr>
        <w:t>_________________________________________________</w:t>
      </w:r>
    </w:p>
    <w:p w14:paraId="53293B14" w14:textId="77777777" w:rsidR="001543C0" w:rsidRP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14:paraId="53293B15" w14:textId="77777777" w:rsidR="001543C0" w:rsidRDefault="001543C0" w:rsidP="001543C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14:paraId="53293B16" w14:textId="77777777" w:rsidR="008323C5" w:rsidRDefault="008323C5" w:rsidP="001543C0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14:paraId="5DB28418" w14:textId="77777777" w:rsidR="00B03BE3" w:rsidRDefault="00B03BE3">
      <w:pPr>
        <w:jc w:val="left"/>
        <w:rPr>
          <w:rFonts w:ascii="Arial" w:eastAsia="Calibri" w:hAnsi="Arial" w:cs="Arial"/>
          <w:b/>
          <w:szCs w:val="18"/>
          <w:lang w:eastAsia="en-US"/>
        </w:rPr>
      </w:pPr>
      <w:r>
        <w:rPr>
          <w:rFonts w:ascii="Arial" w:eastAsia="Calibri" w:hAnsi="Arial" w:cs="Arial"/>
          <w:b/>
          <w:szCs w:val="18"/>
          <w:lang w:eastAsia="en-US"/>
        </w:rPr>
        <w:br w:type="page"/>
      </w:r>
    </w:p>
    <w:p w14:paraId="53293B17" w14:textId="2B0E467A" w:rsidR="008323C5" w:rsidRPr="00692B9D" w:rsidRDefault="008323C5" w:rsidP="008323C5">
      <w:pPr>
        <w:rPr>
          <w:rFonts w:ascii="Arial" w:eastAsia="Calibri" w:hAnsi="Arial" w:cs="Arial"/>
          <w:b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lastRenderedPageBreak/>
        <w:t>INFORMATIVA SUL TRATTAMENTO DEI DATI PERSONALI</w:t>
      </w:r>
      <w:r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b/>
          <w:szCs w:val="18"/>
          <w:lang w:eastAsia="en-US"/>
        </w:rPr>
        <w:t>( Art. 13 del Reg. UE n .2016/679 del 27 aprile 2016)</w:t>
      </w:r>
      <w:r w:rsidRPr="00692B9D">
        <w:rPr>
          <w:rFonts w:ascii="Arial" w:eastAsia="Calibri" w:hAnsi="Arial" w:cs="Arial"/>
          <w:b/>
          <w:szCs w:val="18"/>
          <w:vertAlign w:val="superscript"/>
          <w:lang w:eastAsia="en-US"/>
        </w:rPr>
        <w:footnoteReference w:id="13"/>
      </w:r>
    </w:p>
    <w:p w14:paraId="53293B18" w14:textId="77777777" w:rsidR="008323C5" w:rsidRPr="00692B9D" w:rsidRDefault="008323C5" w:rsidP="008323C5">
      <w:pPr>
        <w:jc w:val="center"/>
        <w:rPr>
          <w:rFonts w:ascii="Arial" w:eastAsia="Calibri" w:hAnsi="Arial" w:cs="Arial"/>
          <w:b/>
          <w:szCs w:val="18"/>
          <w:lang w:eastAsia="en-US"/>
        </w:rPr>
      </w:pPr>
    </w:p>
    <w:p w14:paraId="53293B19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 w:val="20"/>
          <w:szCs w:val="20"/>
          <w:lang w:eastAsia="en-US"/>
        </w:rPr>
        <w:t>Il Reg. UE n. 2016/679 del 27 aprile 2016</w:t>
      </w:r>
      <w:r w:rsidRPr="00692B9D">
        <w:rPr>
          <w:rFonts w:ascii="Arial" w:eastAsia="Calibri" w:hAnsi="Arial" w:cs="Arial"/>
          <w:b/>
          <w:szCs w:val="18"/>
          <w:lang w:eastAsia="en-US"/>
        </w:rPr>
        <w:t xml:space="preserve"> </w:t>
      </w:r>
      <w:r w:rsidRPr="00692B9D">
        <w:rPr>
          <w:rFonts w:ascii="Arial" w:eastAsia="Calibri" w:hAnsi="Arial" w:cs="Arial"/>
          <w:szCs w:val="18"/>
          <w:lang w:eastAsia="en-US"/>
        </w:rPr>
        <w:t>stabilisce norme relative alla protezione delle persone fisiche con riguardo al trattamento dei dati personali. Pertanto, come previsto dall’art.13 del Regolamento, si forniscono le seguenti informazioni:</w:t>
      </w:r>
    </w:p>
    <w:p w14:paraId="53293B1A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B1B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B1C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Titolare del Trattamento: </w:t>
      </w:r>
      <w:r w:rsidRPr="00692B9D">
        <w:rPr>
          <w:rFonts w:ascii="Arial" w:eastAsia="Calibri" w:hAnsi="Arial" w:cs="Arial"/>
          <w:szCs w:val="18"/>
          <w:lang w:eastAsia="en-US"/>
        </w:rPr>
        <w:t>Comune di__________________________________________________________________</w:t>
      </w:r>
    </w:p>
    <w:p w14:paraId="53293B1D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(nella figura dell’organo individuato quale titolare)</w:t>
      </w:r>
    </w:p>
    <w:p w14:paraId="53293B1E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B1F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Indirizzo_________________________________________________________________________________________</w:t>
      </w:r>
    </w:p>
    <w:p w14:paraId="53293B20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Indirizzo mail/PEC_________________________________________________________________________________</w:t>
      </w:r>
    </w:p>
    <w:p w14:paraId="53293B21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B22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Finalità del trattamento. </w:t>
      </w:r>
      <w:r w:rsidRPr="00692B9D">
        <w:rPr>
          <w:rFonts w:ascii="Arial" w:eastAsia="Calibri" w:hAnsi="Arial" w:cs="Arial"/>
          <w:szCs w:val="18"/>
          <w:lang w:eastAsia="en-US"/>
        </w:rPr>
        <w:t>Il trattamento dei dati è necessario per l’esecuzione di un compito di interesse pubblico o connesso all’esercizio di pubblici poteri di cui è investito il titolare del trattamento.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4"/>
      </w:r>
      <w:r w:rsidRPr="00692B9D">
        <w:rPr>
          <w:rFonts w:ascii="Arial" w:eastAsia="Calibri" w:hAnsi="Arial" w:cs="Arial"/>
          <w:szCs w:val="18"/>
          <w:lang w:eastAsia="en-US"/>
        </w:rPr>
        <w:t xml:space="preserve"> Pertanto i dati personali saranno utilizzati dal titolare del trattamento nell’ambito del procedimento per il quale la dichiarazione viene resa.</w:t>
      </w:r>
    </w:p>
    <w:p w14:paraId="53293B23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B24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>Modalità del trattamento</w:t>
      </w:r>
      <w:r w:rsidRPr="00692B9D">
        <w:rPr>
          <w:rFonts w:ascii="Arial" w:eastAsia="Calibri" w:hAnsi="Arial" w:cs="Arial"/>
          <w:szCs w:val="18"/>
          <w:lang w:eastAsia="en-US"/>
        </w:rPr>
        <w:t>. I dati saranno trattati da persone autorizzate, con strumenti cartacei e informatici.</w:t>
      </w:r>
    </w:p>
    <w:p w14:paraId="53293B25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B26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Destinatari dei dati. </w:t>
      </w:r>
      <w:r w:rsidRPr="00692B9D">
        <w:rPr>
          <w:rFonts w:ascii="Arial" w:eastAsia="Calibri" w:hAnsi="Arial" w:cs="Arial"/>
          <w:szCs w:val="18"/>
          <w:lang w:eastAsia="en-US"/>
        </w:rPr>
        <w:t>I dati potranno essere comunicati a terzi nei casi previsti dalla Legge 7 agosto 1990, n. 241 (Nuove norme in materia di procedimento amministrativo e di diritto di accesso ai documenti amministrativi), ove applicabile, e in caso di controlli sulla veridicità delle dichiarazioni (art.71 del D.P.R. 28 dicembre 2000 n.445 (Testo unico delle disposizioni legislative e regolamentari in materia di documentazione amministrativa).</w:t>
      </w:r>
    </w:p>
    <w:p w14:paraId="53293B27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Responsabile del trattamento________________________________________________________________________</w:t>
      </w:r>
      <w:r w:rsidRPr="00692B9D">
        <w:rPr>
          <w:rFonts w:ascii="Arial" w:eastAsia="Calibri" w:hAnsi="Arial" w:cs="Arial"/>
          <w:szCs w:val="18"/>
          <w:vertAlign w:val="superscript"/>
          <w:lang w:eastAsia="en-US"/>
        </w:rPr>
        <w:footnoteReference w:id="15"/>
      </w:r>
    </w:p>
    <w:p w14:paraId="53293B28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B29" w14:textId="77777777" w:rsidR="008323C5" w:rsidRPr="00F32E1C" w:rsidRDefault="008323C5" w:rsidP="008323C5">
      <w:pPr>
        <w:rPr>
          <w:rFonts w:ascii="Arial" w:eastAsia="Calibri" w:hAnsi="Arial" w:cs="Arial"/>
          <w:szCs w:val="18"/>
          <w:highlight w:val="yellow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Diritti. </w:t>
      </w:r>
      <w:r w:rsidRPr="00692B9D">
        <w:rPr>
          <w:rFonts w:ascii="Arial" w:eastAsia="Calibri" w:hAnsi="Arial" w:cs="Arial"/>
          <w:szCs w:val="18"/>
          <w:lang w:eastAsia="en-US"/>
        </w:rPr>
        <w:t xml:space="preserve">L’interessato può in ogni momento esercitare i diritti di accesso e di rettifica dei dati personali nonché ha il diritto di presentare reclamo al Garante per la protezione dei dati personali. Ha inoltre il diritto alla cancellazione dei dati e alla limitazione al loro trattamento nei casi previsti dal </w:t>
      </w:r>
      <w:r w:rsidRPr="006F4C83">
        <w:rPr>
          <w:rFonts w:ascii="Arial" w:eastAsia="Calibri" w:hAnsi="Arial" w:cs="Arial"/>
          <w:szCs w:val="18"/>
          <w:lang w:eastAsia="en-US"/>
        </w:rPr>
        <w:t>regolamento.</w:t>
      </w:r>
    </w:p>
    <w:p w14:paraId="53293B2A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 xml:space="preserve">Per esercitare tali diritti tutte le richieste devono essere rivolte al Comune </w:t>
      </w:r>
      <w:proofErr w:type="spellStart"/>
      <w:r w:rsidRPr="00692B9D">
        <w:rPr>
          <w:rFonts w:ascii="Arial" w:eastAsia="Calibri" w:hAnsi="Arial" w:cs="Arial"/>
          <w:szCs w:val="18"/>
          <w:lang w:eastAsia="en-US"/>
        </w:rPr>
        <w:t>di_____________________________</w:t>
      </w:r>
      <w:r>
        <w:rPr>
          <w:rFonts w:ascii="Arial" w:eastAsia="Calibri" w:hAnsi="Arial" w:cs="Arial"/>
          <w:szCs w:val="18"/>
          <w:lang w:eastAsia="en-US"/>
        </w:rPr>
        <w:t>i</w:t>
      </w:r>
      <w:r w:rsidRPr="00692B9D">
        <w:rPr>
          <w:rFonts w:ascii="Arial" w:eastAsia="Calibri" w:hAnsi="Arial" w:cs="Arial"/>
          <w:szCs w:val="18"/>
          <w:lang w:eastAsia="en-US"/>
        </w:rPr>
        <w:t>ndirizzo</w:t>
      </w:r>
      <w:proofErr w:type="spellEnd"/>
      <w:r w:rsidRPr="00692B9D">
        <w:rPr>
          <w:rFonts w:ascii="Arial" w:eastAsia="Calibri" w:hAnsi="Arial" w:cs="Arial"/>
          <w:szCs w:val="18"/>
          <w:lang w:eastAsia="en-US"/>
        </w:rPr>
        <w:t xml:space="preserve"> mail_____________________________________________________________________________________</w:t>
      </w:r>
    </w:p>
    <w:p w14:paraId="53293B2B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szCs w:val="18"/>
          <w:lang w:eastAsia="en-US"/>
        </w:rPr>
        <w:t>Il responsabile della protezione dei dati è contattabile all’indirizzo mail________________________________________</w:t>
      </w:r>
    </w:p>
    <w:p w14:paraId="53293B2C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B2D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  <w:r w:rsidRPr="00692B9D">
        <w:rPr>
          <w:rFonts w:ascii="Arial" w:eastAsia="Calibri" w:hAnsi="Arial" w:cs="Arial"/>
          <w:b/>
          <w:szCs w:val="18"/>
          <w:lang w:eastAsia="en-US"/>
        </w:rPr>
        <w:t xml:space="preserve">Periodo di conservazione dei dati. </w:t>
      </w:r>
      <w:r w:rsidRPr="00692B9D">
        <w:rPr>
          <w:rFonts w:ascii="Arial" w:eastAsia="Calibri" w:hAnsi="Arial" w:cs="Arial"/>
          <w:szCs w:val="18"/>
          <w:lang w:eastAsia="en-US"/>
        </w:rPr>
        <w:t>I dati personali saranno conservati per un periodo non superiore a quello necessario per il perseguimento delle finalità sopra menzionate o comunque non superiore a quello imposto dalla legge per la conservazione dell’atto o del documento che li contiene.</w:t>
      </w:r>
    </w:p>
    <w:p w14:paraId="53293B2E" w14:textId="77777777" w:rsidR="008323C5" w:rsidRPr="00692B9D" w:rsidRDefault="008323C5" w:rsidP="008323C5">
      <w:pPr>
        <w:rPr>
          <w:rFonts w:ascii="Arial" w:eastAsia="Calibri" w:hAnsi="Arial" w:cs="Arial"/>
          <w:szCs w:val="18"/>
          <w:lang w:eastAsia="en-US"/>
        </w:rPr>
      </w:pPr>
    </w:p>
    <w:p w14:paraId="53293B2F" w14:textId="77777777" w:rsidR="008323C5" w:rsidRDefault="008323C5" w:rsidP="008323C5">
      <w:pPr>
        <w:jc w:val="left"/>
        <w:rPr>
          <w:rFonts w:ascii="Arial" w:hAnsi="Arial" w:cs="Arial"/>
          <w:szCs w:val="18"/>
          <w:lang w:eastAsia="en-US"/>
        </w:rPr>
      </w:pPr>
      <w:r w:rsidRPr="00692B9D">
        <w:rPr>
          <w:rFonts w:ascii="Arial" w:hAnsi="Arial" w:cs="Arial"/>
          <w:szCs w:val="18"/>
          <w:lang w:eastAsia="en-US"/>
        </w:rPr>
        <w:sym w:font="Wingdings" w:char="F0A8"/>
      </w:r>
      <w:r w:rsidRPr="00692B9D">
        <w:rPr>
          <w:rFonts w:ascii="Arial" w:hAnsi="Arial" w:cs="Arial"/>
          <w:szCs w:val="18"/>
          <w:lang w:eastAsia="en-US"/>
        </w:rPr>
        <w:t xml:space="preserve">   Il/la sottoscritto/a dichiara di aver letto l’informativa sul trattamento</w:t>
      </w:r>
      <w:r w:rsidRPr="00F32E1C">
        <w:rPr>
          <w:rFonts w:ascii="Arial" w:hAnsi="Arial" w:cs="Arial"/>
          <w:szCs w:val="18"/>
          <w:lang w:eastAsia="en-US"/>
        </w:rPr>
        <w:t xml:space="preserve"> dei dati personali.</w:t>
      </w:r>
    </w:p>
    <w:sectPr w:rsidR="008323C5" w:rsidSect="00DA0B18">
      <w:footerReference w:type="default" r:id="rId9"/>
      <w:pgSz w:w="11906" w:h="16838"/>
      <w:pgMar w:top="2127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0D1AC" w14:textId="77777777" w:rsidR="004C1665" w:rsidRDefault="004C1665" w:rsidP="00851191">
      <w:r>
        <w:separator/>
      </w:r>
    </w:p>
  </w:endnote>
  <w:endnote w:type="continuationSeparator" w:id="0">
    <w:p w14:paraId="04955673" w14:textId="77777777" w:rsidR="004C1665" w:rsidRDefault="004C1665" w:rsidP="0085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93B34" w14:textId="77777777" w:rsidR="00EA0A89" w:rsidRPr="00EE4517" w:rsidRDefault="00915A9C" w:rsidP="00915A9C">
    <w:pPr>
      <w:pStyle w:val="Pidipagina"/>
      <w:jc w:val="center"/>
      <w:rPr>
        <w:rFonts w:ascii="Arial" w:hAnsi="Arial" w:cs="Arial"/>
      </w:rPr>
    </w:pPr>
    <w:r w:rsidRPr="00EE4517">
      <w:rPr>
        <w:rFonts w:ascii="Arial" w:hAnsi="Arial" w:cs="Arial"/>
      </w:rPr>
      <w:fldChar w:fldCharType="begin"/>
    </w:r>
    <w:r w:rsidRPr="00EE4517">
      <w:rPr>
        <w:rFonts w:ascii="Arial" w:hAnsi="Arial" w:cs="Arial"/>
      </w:rPr>
      <w:instrText xml:space="preserve"> PAGE   \* MERGEFORMAT </w:instrText>
    </w:r>
    <w:r w:rsidRPr="00EE4517">
      <w:rPr>
        <w:rFonts w:ascii="Arial" w:hAnsi="Arial" w:cs="Arial"/>
      </w:rPr>
      <w:fldChar w:fldCharType="separate"/>
    </w:r>
    <w:r w:rsidR="003640DD">
      <w:rPr>
        <w:rFonts w:ascii="Arial" w:hAnsi="Arial" w:cs="Arial"/>
        <w:noProof/>
      </w:rPr>
      <w:t>2</w:t>
    </w:r>
    <w:r w:rsidRPr="00EE4517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6F002" w14:textId="77777777" w:rsidR="004C1665" w:rsidRDefault="004C1665" w:rsidP="00851191">
      <w:r>
        <w:separator/>
      </w:r>
    </w:p>
  </w:footnote>
  <w:footnote w:type="continuationSeparator" w:id="0">
    <w:p w14:paraId="7DD78C28" w14:textId="77777777" w:rsidR="004C1665" w:rsidRDefault="004C1665" w:rsidP="00851191">
      <w:r>
        <w:continuationSeparator/>
      </w:r>
    </w:p>
  </w:footnote>
  <w:footnote w:id="1">
    <w:p w14:paraId="53293B37" w14:textId="77777777" w:rsidR="00CD4489" w:rsidRPr="00BF375E" w:rsidRDefault="00CD4489" w:rsidP="00CD4489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</w:t>
      </w:r>
      <w:r w:rsidRPr="00BF375E">
        <w:rPr>
          <w:rFonts w:ascii="Arial" w:hAnsi="Arial" w:cs="Arial"/>
          <w:sz w:val="18"/>
          <w:szCs w:val="18"/>
          <w:lang w:val="it-IT"/>
        </w:rPr>
        <w:t>Il modulo deve essere compilato dal legale rappresentante dell’associazione/circolo in caso di somministrazione diretta da parte dell’associazione/circolo. In caso di somministrazione da parte di soggetti terzi, il modulo deve essere compilato dal titolare/legale rappresentante della ditta che effettua la somministrazione.</w:t>
      </w:r>
    </w:p>
  </w:footnote>
  <w:footnote w:id="2">
    <w:p w14:paraId="53293B38" w14:textId="77777777" w:rsidR="00EE4099" w:rsidRPr="00BF375E" w:rsidRDefault="00EE4099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</w:t>
      </w:r>
      <w:r w:rsidRPr="00BF375E">
        <w:rPr>
          <w:rFonts w:ascii="Arial" w:hAnsi="Arial" w:cs="Arial"/>
          <w:sz w:val="18"/>
          <w:szCs w:val="18"/>
          <w:lang w:val="it-IT"/>
        </w:rPr>
        <w:t xml:space="preserve">Come previsto dall’art. </w:t>
      </w:r>
      <w:r w:rsidR="009E4047" w:rsidRPr="00BF375E">
        <w:rPr>
          <w:rFonts w:ascii="Arial" w:hAnsi="Arial" w:cs="Arial"/>
          <w:sz w:val="18"/>
          <w:szCs w:val="18"/>
          <w:lang w:val="it-IT"/>
        </w:rPr>
        <w:t>3</w:t>
      </w:r>
      <w:r w:rsidRPr="00BF375E">
        <w:rPr>
          <w:rFonts w:ascii="Arial" w:hAnsi="Arial" w:cs="Arial"/>
          <w:sz w:val="18"/>
          <w:szCs w:val="18"/>
          <w:lang w:val="it-IT"/>
        </w:rPr>
        <w:t>, comma 1, del D.P.R. n. 235</w:t>
      </w:r>
      <w:r w:rsidR="00B370B9" w:rsidRPr="00BF375E">
        <w:rPr>
          <w:rFonts w:ascii="Arial" w:hAnsi="Arial" w:cs="Arial"/>
          <w:sz w:val="18"/>
          <w:szCs w:val="18"/>
          <w:lang w:val="it-IT"/>
        </w:rPr>
        <w:t xml:space="preserve"> del 2001</w:t>
      </w:r>
      <w:r w:rsidRPr="00BF375E">
        <w:rPr>
          <w:rFonts w:ascii="Arial" w:hAnsi="Arial" w:cs="Arial"/>
          <w:sz w:val="18"/>
          <w:szCs w:val="18"/>
          <w:lang w:val="it-IT"/>
        </w:rPr>
        <w:t xml:space="preserve"> e dalle disposizioni regionali di settore.</w:t>
      </w:r>
    </w:p>
  </w:footnote>
  <w:footnote w:id="3">
    <w:p w14:paraId="53293B39" w14:textId="77777777" w:rsidR="00EE4099" w:rsidRPr="00BF375E" w:rsidRDefault="00EE4099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Come previsto dall’art. </w:t>
      </w:r>
      <w:r w:rsidR="00BE00B1">
        <w:rPr>
          <w:rFonts w:ascii="Arial" w:hAnsi="Arial" w:cs="Arial"/>
          <w:sz w:val="18"/>
          <w:szCs w:val="18"/>
          <w:lang w:val="it-IT"/>
        </w:rPr>
        <w:t>3</w:t>
      </w:r>
      <w:r w:rsidRPr="00BF375E">
        <w:rPr>
          <w:rFonts w:ascii="Arial" w:hAnsi="Arial" w:cs="Arial"/>
          <w:sz w:val="18"/>
          <w:szCs w:val="18"/>
        </w:rPr>
        <w:t xml:space="preserve">, comma 4, del D.P.R. n. 235 </w:t>
      </w:r>
      <w:r w:rsidR="00B370B9" w:rsidRPr="00BF375E">
        <w:rPr>
          <w:rFonts w:ascii="Arial" w:hAnsi="Arial" w:cs="Arial"/>
          <w:sz w:val="18"/>
          <w:szCs w:val="18"/>
          <w:lang w:val="it-IT"/>
        </w:rPr>
        <w:t xml:space="preserve">del 2001 </w:t>
      </w:r>
      <w:r w:rsidRPr="00BF375E">
        <w:rPr>
          <w:rFonts w:ascii="Arial" w:hAnsi="Arial" w:cs="Arial"/>
          <w:sz w:val="18"/>
          <w:szCs w:val="18"/>
        </w:rPr>
        <w:t>e dalle disposizioni regionali di settore.</w:t>
      </w:r>
    </w:p>
  </w:footnote>
  <w:footnote w:id="4">
    <w:p w14:paraId="53293B3A" w14:textId="39F2A1DE" w:rsidR="009A4B4C" w:rsidRPr="00BF375E" w:rsidRDefault="009A4B4C" w:rsidP="009A4B4C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2F1747">
        <w:rPr>
          <w:rFonts w:ascii="Arial" w:hAnsi="Arial" w:cs="Arial"/>
          <w:sz w:val="18"/>
          <w:szCs w:val="18"/>
          <w:lang w:val="it-IT"/>
        </w:rPr>
        <w:t>L</w:t>
      </w:r>
      <w:r w:rsidR="00AB33E3" w:rsidRPr="00BF375E">
        <w:rPr>
          <w:rFonts w:ascii="Arial" w:hAnsi="Arial" w:cs="Arial"/>
          <w:sz w:val="18"/>
          <w:szCs w:val="18"/>
        </w:rPr>
        <w:t>e</w:t>
      </w:r>
      <w:proofErr w:type="spellEnd"/>
      <w:r w:rsidR="00AB33E3" w:rsidRPr="00BF375E">
        <w:rPr>
          <w:rFonts w:ascii="Arial" w:hAnsi="Arial" w:cs="Arial"/>
          <w:sz w:val="18"/>
          <w:szCs w:val="18"/>
        </w:rPr>
        <w:t xml:space="preserve"> tipologie di somministrazione richiamate dall’art. 5, comma 1, della l. n. 287 del 1991 sono: a) esercizi di ristorazione; b) esercizi per la somministrazione di bevande, c) esercizi di cui alle lettere a) e b), in cui la somministrazione di alimenti e di bevande viene effettuata congiuntamente ad attività di trattenimento e svago; d) esercizi di cui alla lettera b), nei quali è esclusa la somministrazione di bevande alcoliche di qualsiasi gradazione.</w:t>
      </w:r>
    </w:p>
  </w:footnote>
  <w:footnote w:id="5">
    <w:p w14:paraId="53293B3B" w14:textId="77777777" w:rsidR="00EE4517" w:rsidRPr="00BF375E" w:rsidRDefault="00EE4517" w:rsidP="00EE4517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I riquadri hanno una finalità esplicativa, per assicurare maggiore chiarezza all’impresa</w:t>
      </w:r>
      <w:r w:rsidRPr="00BF375E">
        <w:rPr>
          <w:rFonts w:ascii="Arial" w:hAnsi="Arial" w:cs="Arial"/>
          <w:sz w:val="18"/>
          <w:szCs w:val="18"/>
          <w:lang w:val="it-IT"/>
        </w:rPr>
        <w:t xml:space="preserve"> sul contenuto delle dichiarazioni da rendere. Potranno </w:t>
      </w:r>
      <w:r w:rsidRPr="00BF375E">
        <w:rPr>
          <w:rFonts w:ascii="Arial" w:hAnsi="Arial" w:cs="Arial"/>
          <w:sz w:val="18"/>
          <w:szCs w:val="18"/>
        </w:rPr>
        <w:t>essere adeguati in relazione ai sistemi informativi e gestiti dalle Regioni, anche tramite apposite istruzioni.</w:t>
      </w:r>
    </w:p>
  </w:footnote>
  <w:footnote w:id="6">
    <w:p w14:paraId="53293B3C" w14:textId="77777777" w:rsidR="00EE4517" w:rsidRPr="00BF375E" w:rsidRDefault="00EE4517" w:rsidP="00EE4517">
      <w:pPr>
        <w:pStyle w:val="Testonotaapidipagina"/>
        <w:rPr>
          <w:rFonts w:ascii="Arial" w:hAnsi="Arial" w:cs="Arial"/>
          <w:sz w:val="18"/>
          <w:szCs w:val="18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Con l’adozione del nuovo Codice delle leggi antimafia (D.Lgs. n. 159/2011) i riferimenti normativi alla legge n. 1423/1956 e alla legge n. 575/1965, presenti nell’art. 71, comma 1, lett. f), del D.Lgs. n. 59/2010, sono stati sostituiti con i riferimenti allo stesso Codice delle leggi antimafia (art. 116).</w:t>
      </w:r>
    </w:p>
  </w:footnote>
  <w:footnote w:id="7">
    <w:p w14:paraId="53293B3D" w14:textId="77777777" w:rsidR="008323C5" w:rsidRPr="00BF375E" w:rsidRDefault="008323C5" w:rsidP="008323C5">
      <w:pPr>
        <w:pStyle w:val="Testonotaapidipagina"/>
        <w:rPr>
          <w:rFonts w:ascii="Arial" w:hAnsi="Arial" w:cs="Arial"/>
          <w:sz w:val="18"/>
          <w:szCs w:val="18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Nel caso di piattaforme telematiche l’informativa sul trattamento dei dati personali può essere resa disponibile tramite apposito link (da indicare) o pop up o altra soluzione telematica.</w:t>
      </w:r>
    </w:p>
  </w:footnote>
  <w:footnote w:id="8">
    <w:p w14:paraId="53293B3E" w14:textId="77777777" w:rsidR="008323C5" w:rsidRPr="00BF375E" w:rsidRDefault="008323C5" w:rsidP="008323C5">
      <w:pPr>
        <w:pStyle w:val="Testonotaapidipagina"/>
        <w:rPr>
          <w:rFonts w:ascii="Arial" w:hAnsi="Arial" w:cs="Arial"/>
          <w:sz w:val="18"/>
          <w:szCs w:val="18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9">
    <w:p w14:paraId="53293B3F" w14:textId="77777777" w:rsidR="008323C5" w:rsidRPr="00BF375E" w:rsidRDefault="008323C5" w:rsidP="008323C5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Indicazione eventuale</w:t>
      </w:r>
      <w:r w:rsidR="00BF375E" w:rsidRPr="00BF375E">
        <w:rPr>
          <w:rFonts w:ascii="Arial" w:hAnsi="Arial" w:cs="Arial"/>
          <w:sz w:val="18"/>
          <w:szCs w:val="18"/>
          <w:lang w:val="it-IT"/>
        </w:rPr>
        <w:t>.</w:t>
      </w:r>
    </w:p>
  </w:footnote>
  <w:footnote w:id="10">
    <w:p w14:paraId="53293B40" w14:textId="77777777" w:rsidR="008323C5" w:rsidRPr="00BF375E" w:rsidRDefault="008323C5" w:rsidP="008323C5">
      <w:pPr>
        <w:pStyle w:val="Testonotaapidipagina"/>
        <w:rPr>
          <w:rFonts w:ascii="Arial" w:hAnsi="Arial" w:cs="Arial"/>
          <w:sz w:val="18"/>
          <w:szCs w:val="18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Nel caso di piattaforme telematiche l’informativa sul trattamento dei dati personali può essere resa disponibile tramite apposito link (da indicare) o pop up o altra soluzione telematica.</w:t>
      </w:r>
    </w:p>
  </w:footnote>
  <w:footnote w:id="11">
    <w:p w14:paraId="53293B41" w14:textId="77777777" w:rsidR="008323C5" w:rsidRPr="00BF375E" w:rsidRDefault="008323C5" w:rsidP="008323C5">
      <w:pPr>
        <w:pStyle w:val="Testonotaapidipagina"/>
        <w:rPr>
          <w:rFonts w:ascii="Arial" w:hAnsi="Arial" w:cs="Arial"/>
          <w:sz w:val="18"/>
          <w:szCs w:val="18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12">
    <w:p w14:paraId="53293B42" w14:textId="77777777" w:rsidR="008323C5" w:rsidRPr="001E2DE1" w:rsidRDefault="008323C5" w:rsidP="008323C5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Indicazione eventuale</w:t>
      </w:r>
      <w:r w:rsidR="001E2DE1">
        <w:rPr>
          <w:rFonts w:ascii="Arial" w:hAnsi="Arial" w:cs="Arial"/>
          <w:sz w:val="18"/>
          <w:szCs w:val="18"/>
          <w:lang w:val="it-IT"/>
        </w:rPr>
        <w:t>.</w:t>
      </w:r>
    </w:p>
  </w:footnote>
  <w:footnote w:id="13">
    <w:p w14:paraId="53293B43" w14:textId="77777777" w:rsidR="008323C5" w:rsidRPr="00BF375E" w:rsidRDefault="008323C5" w:rsidP="008323C5">
      <w:pPr>
        <w:pStyle w:val="Testonotaapidipagina"/>
        <w:rPr>
          <w:rFonts w:ascii="Arial" w:hAnsi="Arial" w:cs="Arial"/>
          <w:sz w:val="18"/>
          <w:szCs w:val="18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Nel caso di piattaforme telematiche l’informativa sul trattamento dei dati personali può essere resa disponibile tramite apposito link (da indicare) o pop up o altra soluzione telematica.</w:t>
      </w:r>
    </w:p>
  </w:footnote>
  <w:footnote w:id="14">
    <w:p w14:paraId="53293B44" w14:textId="77777777" w:rsidR="008323C5" w:rsidRPr="00BF375E" w:rsidRDefault="008323C5" w:rsidP="008323C5">
      <w:pPr>
        <w:pStyle w:val="Testonotaapidipagina"/>
        <w:rPr>
          <w:rFonts w:ascii="Arial" w:hAnsi="Arial" w:cs="Arial"/>
          <w:sz w:val="18"/>
          <w:szCs w:val="18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Le finalità del trattamento possono essere ulteriormente specificate in relazione ai settori di intervento.</w:t>
      </w:r>
    </w:p>
  </w:footnote>
  <w:footnote w:id="15">
    <w:p w14:paraId="53293B45" w14:textId="77777777" w:rsidR="008323C5" w:rsidRPr="001E2DE1" w:rsidRDefault="008323C5" w:rsidP="008323C5">
      <w:pPr>
        <w:pStyle w:val="Testonotaapidipagina"/>
        <w:rPr>
          <w:rFonts w:ascii="Arial" w:hAnsi="Arial" w:cs="Arial"/>
          <w:sz w:val="18"/>
          <w:szCs w:val="18"/>
          <w:lang w:val="it-IT"/>
        </w:rPr>
      </w:pPr>
      <w:r w:rsidRPr="00BF375E">
        <w:rPr>
          <w:rStyle w:val="Rimandonotaapidipagina"/>
          <w:rFonts w:ascii="Arial" w:hAnsi="Arial" w:cs="Arial"/>
          <w:sz w:val="18"/>
          <w:szCs w:val="18"/>
        </w:rPr>
        <w:footnoteRef/>
      </w:r>
      <w:r w:rsidRPr="00BF375E">
        <w:rPr>
          <w:rFonts w:ascii="Arial" w:hAnsi="Arial" w:cs="Arial"/>
          <w:sz w:val="18"/>
          <w:szCs w:val="18"/>
        </w:rPr>
        <w:t xml:space="preserve"> Indicazione eventuale</w:t>
      </w:r>
      <w:r w:rsidR="001E2DE1">
        <w:rPr>
          <w:rFonts w:ascii="Arial" w:hAnsi="Arial" w:cs="Arial"/>
          <w:sz w:val="18"/>
          <w:szCs w:val="18"/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0590"/>
    <w:multiLevelType w:val="hybridMultilevel"/>
    <w:tmpl w:val="434E9A2A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721B9"/>
    <w:multiLevelType w:val="hybridMultilevel"/>
    <w:tmpl w:val="2438F9DE"/>
    <w:lvl w:ilvl="0" w:tplc="509A9F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35711"/>
    <w:multiLevelType w:val="hybridMultilevel"/>
    <w:tmpl w:val="F4200D82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2756D"/>
    <w:multiLevelType w:val="hybridMultilevel"/>
    <w:tmpl w:val="320C4700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B2595"/>
    <w:multiLevelType w:val="hybridMultilevel"/>
    <w:tmpl w:val="C9EC1208"/>
    <w:lvl w:ilvl="0" w:tplc="1DB4F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3A28"/>
    <w:multiLevelType w:val="hybridMultilevel"/>
    <w:tmpl w:val="9FE6A53A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95765C"/>
    <w:multiLevelType w:val="hybridMultilevel"/>
    <w:tmpl w:val="066A59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91"/>
    <w:rsid w:val="00001FAB"/>
    <w:rsid w:val="000049B3"/>
    <w:rsid w:val="00004BBB"/>
    <w:rsid w:val="00004D27"/>
    <w:rsid w:val="00007F6E"/>
    <w:rsid w:val="00012B9E"/>
    <w:rsid w:val="00014E19"/>
    <w:rsid w:val="00017D55"/>
    <w:rsid w:val="000203CA"/>
    <w:rsid w:val="00023581"/>
    <w:rsid w:val="000262FD"/>
    <w:rsid w:val="000301E0"/>
    <w:rsid w:val="000316E5"/>
    <w:rsid w:val="00031E2C"/>
    <w:rsid w:val="00032DCB"/>
    <w:rsid w:val="00040CBF"/>
    <w:rsid w:val="0004156F"/>
    <w:rsid w:val="00041A63"/>
    <w:rsid w:val="000431D8"/>
    <w:rsid w:val="000473CF"/>
    <w:rsid w:val="00047A3E"/>
    <w:rsid w:val="00050A61"/>
    <w:rsid w:val="00050C80"/>
    <w:rsid w:val="00050ED0"/>
    <w:rsid w:val="00050F60"/>
    <w:rsid w:val="00053D73"/>
    <w:rsid w:val="000542EA"/>
    <w:rsid w:val="00056120"/>
    <w:rsid w:val="0005620C"/>
    <w:rsid w:val="00060BB6"/>
    <w:rsid w:val="00063118"/>
    <w:rsid w:val="0006312C"/>
    <w:rsid w:val="00065062"/>
    <w:rsid w:val="0006512C"/>
    <w:rsid w:val="00066A19"/>
    <w:rsid w:val="00086785"/>
    <w:rsid w:val="00091E8A"/>
    <w:rsid w:val="00092DC5"/>
    <w:rsid w:val="00093A43"/>
    <w:rsid w:val="00094FA0"/>
    <w:rsid w:val="00095954"/>
    <w:rsid w:val="000A198A"/>
    <w:rsid w:val="000A533C"/>
    <w:rsid w:val="000A56F0"/>
    <w:rsid w:val="000A6CEF"/>
    <w:rsid w:val="000B7978"/>
    <w:rsid w:val="000B7DEA"/>
    <w:rsid w:val="000C219A"/>
    <w:rsid w:val="000C3A05"/>
    <w:rsid w:val="000C48D0"/>
    <w:rsid w:val="000D222B"/>
    <w:rsid w:val="000D308E"/>
    <w:rsid w:val="000D393C"/>
    <w:rsid w:val="000D5127"/>
    <w:rsid w:val="000D51EF"/>
    <w:rsid w:val="000D7CD4"/>
    <w:rsid w:val="000E02D9"/>
    <w:rsid w:val="000E4CDE"/>
    <w:rsid w:val="000E7188"/>
    <w:rsid w:val="000E7711"/>
    <w:rsid w:val="000E7AD2"/>
    <w:rsid w:val="000F0990"/>
    <w:rsid w:val="000F0E2B"/>
    <w:rsid w:val="000F3D77"/>
    <w:rsid w:val="000F64B5"/>
    <w:rsid w:val="000F66DA"/>
    <w:rsid w:val="000F70F6"/>
    <w:rsid w:val="000F74F0"/>
    <w:rsid w:val="00101B0C"/>
    <w:rsid w:val="001020F9"/>
    <w:rsid w:val="00102C31"/>
    <w:rsid w:val="001050AB"/>
    <w:rsid w:val="001155AB"/>
    <w:rsid w:val="001162C2"/>
    <w:rsid w:val="00121B13"/>
    <w:rsid w:val="00121D71"/>
    <w:rsid w:val="00121F94"/>
    <w:rsid w:val="00125329"/>
    <w:rsid w:val="00126037"/>
    <w:rsid w:val="00127023"/>
    <w:rsid w:val="00130A98"/>
    <w:rsid w:val="001324EF"/>
    <w:rsid w:val="00134E1E"/>
    <w:rsid w:val="00140443"/>
    <w:rsid w:val="00141633"/>
    <w:rsid w:val="00146AFF"/>
    <w:rsid w:val="00151FD3"/>
    <w:rsid w:val="0015334D"/>
    <w:rsid w:val="00153592"/>
    <w:rsid w:val="00153B85"/>
    <w:rsid w:val="001543C0"/>
    <w:rsid w:val="00154600"/>
    <w:rsid w:val="001550DA"/>
    <w:rsid w:val="00155507"/>
    <w:rsid w:val="00156458"/>
    <w:rsid w:val="00156D85"/>
    <w:rsid w:val="00166647"/>
    <w:rsid w:val="001710A4"/>
    <w:rsid w:val="0017671B"/>
    <w:rsid w:val="001778D4"/>
    <w:rsid w:val="00181158"/>
    <w:rsid w:val="00182ACE"/>
    <w:rsid w:val="00184C8B"/>
    <w:rsid w:val="001872C2"/>
    <w:rsid w:val="001A10EE"/>
    <w:rsid w:val="001A21C7"/>
    <w:rsid w:val="001A397E"/>
    <w:rsid w:val="001A4EFE"/>
    <w:rsid w:val="001B1744"/>
    <w:rsid w:val="001C3D94"/>
    <w:rsid w:val="001C5EEB"/>
    <w:rsid w:val="001C74BF"/>
    <w:rsid w:val="001D1245"/>
    <w:rsid w:val="001D36C1"/>
    <w:rsid w:val="001D4FBD"/>
    <w:rsid w:val="001D5D9E"/>
    <w:rsid w:val="001D757B"/>
    <w:rsid w:val="001E02E8"/>
    <w:rsid w:val="001E1DDA"/>
    <w:rsid w:val="001E1E60"/>
    <w:rsid w:val="001E2BE6"/>
    <w:rsid w:val="001E2DE1"/>
    <w:rsid w:val="001F3680"/>
    <w:rsid w:val="001F55B1"/>
    <w:rsid w:val="001F62AF"/>
    <w:rsid w:val="001F6753"/>
    <w:rsid w:val="00203D39"/>
    <w:rsid w:val="0020400B"/>
    <w:rsid w:val="0020479D"/>
    <w:rsid w:val="00204DF6"/>
    <w:rsid w:val="002075A2"/>
    <w:rsid w:val="00221F4B"/>
    <w:rsid w:val="002228D4"/>
    <w:rsid w:val="00222EEC"/>
    <w:rsid w:val="00234C45"/>
    <w:rsid w:val="00237457"/>
    <w:rsid w:val="00237ECC"/>
    <w:rsid w:val="00240DB9"/>
    <w:rsid w:val="00243AFD"/>
    <w:rsid w:val="002440B9"/>
    <w:rsid w:val="00245DED"/>
    <w:rsid w:val="0026086D"/>
    <w:rsid w:val="002612DB"/>
    <w:rsid w:val="00265D52"/>
    <w:rsid w:val="00271AB3"/>
    <w:rsid w:val="00272BF4"/>
    <w:rsid w:val="00277F8A"/>
    <w:rsid w:val="00292368"/>
    <w:rsid w:val="00292909"/>
    <w:rsid w:val="00295F0D"/>
    <w:rsid w:val="002A0FEB"/>
    <w:rsid w:val="002A1D68"/>
    <w:rsid w:val="002A3F36"/>
    <w:rsid w:val="002A6DAA"/>
    <w:rsid w:val="002B08BD"/>
    <w:rsid w:val="002B0C31"/>
    <w:rsid w:val="002B3E35"/>
    <w:rsid w:val="002B60ED"/>
    <w:rsid w:val="002B7987"/>
    <w:rsid w:val="002C43CC"/>
    <w:rsid w:val="002C56A9"/>
    <w:rsid w:val="002D1AFC"/>
    <w:rsid w:val="002D34AE"/>
    <w:rsid w:val="002D4B00"/>
    <w:rsid w:val="002E05CC"/>
    <w:rsid w:val="002E231E"/>
    <w:rsid w:val="002E3CDB"/>
    <w:rsid w:val="002E5EF4"/>
    <w:rsid w:val="002E63D5"/>
    <w:rsid w:val="002E6F46"/>
    <w:rsid w:val="002F1747"/>
    <w:rsid w:val="002F50E0"/>
    <w:rsid w:val="002F7EBC"/>
    <w:rsid w:val="003143C0"/>
    <w:rsid w:val="003303EA"/>
    <w:rsid w:val="00330F26"/>
    <w:rsid w:val="00333202"/>
    <w:rsid w:val="00334E5E"/>
    <w:rsid w:val="003358AD"/>
    <w:rsid w:val="00336F57"/>
    <w:rsid w:val="00337CA8"/>
    <w:rsid w:val="00345E50"/>
    <w:rsid w:val="00350FB4"/>
    <w:rsid w:val="00353760"/>
    <w:rsid w:val="003553F8"/>
    <w:rsid w:val="00361DF1"/>
    <w:rsid w:val="003640DD"/>
    <w:rsid w:val="003641E2"/>
    <w:rsid w:val="00366114"/>
    <w:rsid w:val="00366DC2"/>
    <w:rsid w:val="00366EDD"/>
    <w:rsid w:val="00370CE9"/>
    <w:rsid w:val="00370D0D"/>
    <w:rsid w:val="00373118"/>
    <w:rsid w:val="00381A31"/>
    <w:rsid w:val="003833AD"/>
    <w:rsid w:val="00383675"/>
    <w:rsid w:val="00386210"/>
    <w:rsid w:val="0039232F"/>
    <w:rsid w:val="003944B8"/>
    <w:rsid w:val="003A20DC"/>
    <w:rsid w:val="003A2ACF"/>
    <w:rsid w:val="003A419E"/>
    <w:rsid w:val="003A4BB3"/>
    <w:rsid w:val="003A7A43"/>
    <w:rsid w:val="003B0ADC"/>
    <w:rsid w:val="003B1D32"/>
    <w:rsid w:val="003B3FE2"/>
    <w:rsid w:val="003B41FF"/>
    <w:rsid w:val="003B6563"/>
    <w:rsid w:val="003C2623"/>
    <w:rsid w:val="003C2C37"/>
    <w:rsid w:val="003C3E2D"/>
    <w:rsid w:val="003C5224"/>
    <w:rsid w:val="003C7D73"/>
    <w:rsid w:val="003D2A3E"/>
    <w:rsid w:val="003D51FF"/>
    <w:rsid w:val="003D714D"/>
    <w:rsid w:val="003E50A7"/>
    <w:rsid w:val="003E5FB4"/>
    <w:rsid w:val="003E6EED"/>
    <w:rsid w:val="003F00C5"/>
    <w:rsid w:val="003F0380"/>
    <w:rsid w:val="003F1489"/>
    <w:rsid w:val="003F3483"/>
    <w:rsid w:val="003F3B94"/>
    <w:rsid w:val="003F6A2C"/>
    <w:rsid w:val="003F7114"/>
    <w:rsid w:val="004016C8"/>
    <w:rsid w:val="004032DC"/>
    <w:rsid w:val="00403DA7"/>
    <w:rsid w:val="004070A6"/>
    <w:rsid w:val="004076E3"/>
    <w:rsid w:val="004119B8"/>
    <w:rsid w:val="004122FF"/>
    <w:rsid w:val="00420878"/>
    <w:rsid w:val="00421C0D"/>
    <w:rsid w:val="00422594"/>
    <w:rsid w:val="004256C2"/>
    <w:rsid w:val="004331AD"/>
    <w:rsid w:val="00433E75"/>
    <w:rsid w:val="0043596C"/>
    <w:rsid w:val="00437C91"/>
    <w:rsid w:val="004404B3"/>
    <w:rsid w:val="00445811"/>
    <w:rsid w:val="00451C47"/>
    <w:rsid w:val="0045390E"/>
    <w:rsid w:val="00453A09"/>
    <w:rsid w:val="00453D0F"/>
    <w:rsid w:val="00454C37"/>
    <w:rsid w:val="0045548B"/>
    <w:rsid w:val="00461A3B"/>
    <w:rsid w:val="00463E9C"/>
    <w:rsid w:val="00465C02"/>
    <w:rsid w:val="00467CFC"/>
    <w:rsid w:val="00473C87"/>
    <w:rsid w:val="00475CF7"/>
    <w:rsid w:val="00480B55"/>
    <w:rsid w:val="00487929"/>
    <w:rsid w:val="00491433"/>
    <w:rsid w:val="00491A7E"/>
    <w:rsid w:val="00491CC7"/>
    <w:rsid w:val="004923B8"/>
    <w:rsid w:val="00493658"/>
    <w:rsid w:val="00493BD2"/>
    <w:rsid w:val="004967A7"/>
    <w:rsid w:val="004978AA"/>
    <w:rsid w:val="00497BA5"/>
    <w:rsid w:val="00497EC3"/>
    <w:rsid w:val="004A07FD"/>
    <w:rsid w:val="004A4428"/>
    <w:rsid w:val="004A518D"/>
    <w:rsid w:val="004A52EC"/>
    <w:rsid w:val="004A585E"/>
    <w:rsid w:val="004B136B"/>
    <w:rsid w:val="004B26F0"/>
    <w:rsid w:val="004B3675"/>
    <w:rsid w:val="004B7741"/>
    <w:rsid w:val="004C0F41"/>
    <w:rsid w:val="004C1665"/>
    <w:rsid w:val="004C21E1"/>
    <w:rsid w:val="004C655D"/>
    <w:rsid w:val="004D2601"/>
    <w:rsid w:val="004D31A9"/>
    <w:rsid w:val="004D5976"/>
    <w:rsid w:val="004E7EDA"/>
    <w:rsid w:val="004F0775"/>
    <w:rsid w:val="004F645C"/>
    <w:rsid w:val="004F64E3"/>
    <w:rsid w:val="0050052A"/>
    <w:rsid w:val="0050164A"/>
    <w:rsid w:val="00505D93"/>
    <w:rsid w:val="00514503"/>
    <w:rsid w:val="00515C44"/>
    <w:rsid w:val="00520737"/>
    <w:rsid w:val="00523C09"/>
    <w:rsid w:val="00523E6B"/>
    <w:rsid w:val="00524E5C"/>
    <w:rsid w:val="00525494"/>
    <w:rsid w:val="00526A68"/>
    <w:rsid w:val="00527A12"/>
    <w:rsid w:val="00532BC8"/>
    <w:rsid w:val="00532E3B"/>
    <w:rsid w:val="00533A71"/>
    <w:rsid w:val="00534E49"/>
    <w:rsid w:val="00534F25"/>
    <w:rsid w:val="00536F6F"/>
    <w:rsid w:val="0053772C"/>
    <w:rsid w:val="00540E8E"/>
    <w:rsid w:val="00541AF1"/>
    <w:rsid w:val="00541F6B"/>
    <w:rsid w:val="005456D7"/>
    <w:rsid w:val="00545F3B"/>
    <w:rsid w:val="005477D9"/>
    <w:rsid w:val="00550F08"/>
    <w:rsid w:val="00552358"/>
    <w:rsid w:val="00562AD1"/>
    <w:rsid w:val="00563B97"/>
    <w:rsid w:val="00565450"/>
    <w:rsid w:val="00565500"/>
    <w:rsid w:val="0056782E"/>
    <w:rsid w:val="0057178F"/>
    <w:rsid w:val="00572C68"/>
    <w:rsid w:val="005740FB"/>
    <w:rsid w:val="0057614F"/>
    <w:rsid w:val="0057753C"/>
    <w:rsid w:val="005848D7"/>
    <w:rsid w:val="005850B0"/>
    <w:rsid w:val="005879AB"/>
    <w:rsid w:val="00594D14"/>
    <w:rsid w:val="00594EF2"/>
    <w:rsid w:val="00597923"/>
    <w:rsid w:val="005A1002"/>
    <w:rsid w:val="005A27B8"/>
    <w:rsid w:val="005A5013"/>
    <w:rsid w:val="005B7E23"/>
    <w:rsid w:val="005C29D3"/>
    <w:rsid w:val="005C5C36"/>
    <w:rsid w:val="005C7508"/>
    <w:rsid w:val="005D3A27"/>
    <w:rsid w:val="005D3D6E"/>
    <w:rsid w:val="005D6B9F"/>
    <w:rsid w:val="005D7841"/>
    <w:rsid w:val="005E1844"/>
    <w:rsid w:val="005E54ED"/>
    <w:rsid w:val="005E62DE"/>
    <w:rsid w:val="005F20D1"/>
    <w:rsid w:val="005F23D1"/>
    <w:rsid w:val="005F40BC"/>
    <w:rsid w:val="005F4B3B"/>
    <w:rsid w:val="005F7A6C"/>
    <w:rsid w:val="005F7E75"/>
    <w:rsid w:val="006004F2"/>
    <w:rsid w:val="00603BCE"/>
    <w:rsid w:val="006048D3"/>
    <w:rsid w:val="0060541E"/>
    <w:rsid w:val="00611054"/>
    <w:rsid w:val="00615296"/>
    <w:rsid w:val="006219CC"/>
    <w:rsid w:val="00622C78"/>
    <w:rsid w:val="0062723C"/>
    <w:rsid w:val="00631278"/>
    <w:rsid w:val="00631A70"/>
    <w:rsid w:val="00631B17"/>
    <w:rsid w:val="00632641"/>
    <w:rsid w:val="00641234"/>
    <w:rsid w:val="006457B6"/>
    <w:rsid w:val="00646B80"/>
    <w:rsid w:val="006475CD"/>
    <w:rsid w:val="00650DAB"/>
    <w:rsid w:val="00651220"/>
    <w:rsid w:val="00657127"/>
    <w:rsid w:val="006661BD"/>
    <w:rsid w:val="0067069F"/>
    <w:rsid w:val="00672297"/>
    <w:rsid w:val="00676295"/>
    <w:rsid w:val="00677B4B"/>
    <w:rsid w:val="0068136F"/>
    <w:rsid w:val="00683ED1"/>
    <w:rsid w:val="006867B5"/>
    <w:rsid w:val="006924CA"/>
    <w:rsid w:val="006925A2"/>
    <w:rsid w:val="006940F3"/>
    <w:rsid w:val="00694194"/>
    <w:rsid w:val="006958E5"/>
    <w:rsid w:val="006A14E1"/>
    <w:rsid w:val="006B60BD"/>
    <w:rsid w:val="006B7C11"/>
    <w:rsid w:val="006C6DD6"/>
    <w:rsid w:val="006D2EB4"/>
    <w:rsid w:val="006D526B"/>
    <w:rsid w:val="006E5D46"/>
    <w:rsid w:val="006F05B8"/>
    <w:rsid w:val="006F175E"/>
    <w:rsid w:val="006F6118"/>
    <w:rsid w:val="0070294C"/>
    <w:rsid w:val="00706497"/>
    <w:rsid w:val="00706DD1"/>
    <w:rsid w:val="007126AE"/>
    <w:rsid w:val="00713E2D"/>
    <w:rsid w:val="00714B5F"/>
    <w:rsid w:val="00724B62"/>
    <w:rsid w:val="007261D1"/>
    <w:rsid w:val="00732285"/>
    <w:rsid w:val="007332AC"/>
    <w:rsid w:val="00734AB5"/>
    <w:rsid w:val="00737AFE"/>
    <w:rsid w:val="007409FE"/>
    <w:rsid w:val="007427B1"/>
    <w:rsid w:val="00743531"/>
    <w:rsid w:val="00745097"/>
    <w:rsid w:val="0075134B"/>
    <w:rsid w:val="00753E66"/>
    <w:rsid w:val="00762869"/>
    <w:rsid w:val="00762DD1"/>
    <w:rsid w:val="00763E81"/>
    <w:rsid w:val="007651A1"/>
    <w:rsid w:val="007651BB"/>
    <w:rsid w:val="00766033"/>
    <w:rsid w:val="007700B0"/>
    <w:rsid w:val="00772C2E"/>
    <w:rsid w:val="0077792F"/>
    <w:rsid w:val="00781279"/>
    <w:rsid w:val="0078353C"/>
    <w:rsid w:val="00784361"/>
    <w:rsid w:val="00787E02"/>
    <w:rsid w:val="007955DE"/>
    <w:rsid w:val="007A07B9"/>
    <w:rsid w:val="007A301E"/>
    <w:rsid w:val="007A78F2"/>
    <w:rsid w:val="007B1C9F"/>
    <w:rsid w:val="007B4E90"/>
    <w:rsid w:val="007C08FC"/>
    <w:rsid w:val="007C2A21"/>
    <w:rsid w:val="007C673F"/>
    <w:rsid w:val="007D431E"/>
    <w:rsid w:val="007E0877"/>
    <w:rsid w:val="007E5CC5"/>
    <w:rsid w:val="007E5F58"/>
    <w:rsid w:val="007E66AB"/>
    <w:rsid w:val="007E6B58"/>
    <w:rsid w:val="007F0574"/>
    <w:rsid w:val="007F20D0"/>
    <w:rsid w:val="007F35A3"/>
    <w:rsid w:val="00801299"/>
    <w:rsid w:val="00802438"/>
    <w:rsid w:val="008049C3"/>
    <w:rsid w:val="00816ED2"/>
    <w:rsid w:val="008216F7"/>
    <w:rsid w:val="00821717"/>
    <w:rsid w:val="008232DE"/>
    <w:rsid w:val="00825D79"/>
    <w:rsid w:val="00827521"/>
    <w:rsid w:val="00827A9E"/>
    <w:rsid w:val="00827E06"/>
    <w:rsid w:val="00831DEB"/>
    <w:rsid w:val="008323C5"/>
    <w:rsid w:val="00832425"/>
    <w:rsid w:val="00832B76"/>
    <w:rsid w:val="00836840"/>
    <w:rsid w:val="00836EEE"/>
    <w:rsid w:val="00843A69"/>
    <w:rsid w:val="00844483"/>
    <w:rsid w:val="00851191"/>
    <w:rsid w:val="00860671"/>
    <w:rsid w:val="00862CD0"/>
    <w:rsid w:val="00870ED0"/>
    <w:rsid w:val="00873628"/>
    <w:rsid w:val="00874C3C"/>
    <w:rsid w:val="00875744"/>
    <w:rsid w:val="00887783"/>
    <w:rsid w:val="00891AEF"/>
    <w:rsid w:val="00894C03"/>
    <w:rsid w:val="00895C58"/>
    <w:rsid w:val="008A038B"/>
    <w:rsid w:val="008A2E85"/>
    <w:rsid w:val="008A3A23"/>
    <w:rsid w:val="008A4079"/>
    <w:rsid w:val="008A519D"/>
    <w:rsid w:val="008B271F"/>
    <w:rsid w:val="008B43E2"/>
    <w:rsid w:val="008B528D"/>
    <w:rsid w:val="008C5050"/>
    <w:rsid w:val="008D361D"/>
    <w:rsid w:val="008D428B"/>
    <w:rsid w:val="008E15BA"/>
    <w:rsid w:val="008E15C6"/>
    <w:rsid w:val="008E1796"/>
    <w:rsid w:val="008E5D9E"/>
    <w:rsid w:val="008E627E"/>
    <w:rsid w:val="008E7EE2"/>
    <w:rsid w:val="008F0173"/>
    <w:rsid w:val="008F172C"/>
    <w:rsid w:val="008F5C4E"/>
    <w:rsid w:val="008F67AD"/>
    <w:rsid w:val="008F77A6"/>
    <w:rsid w:val="0090275E"/>
    <w:rsid w:val="009045E0"/>
    <w:rsid w:val="00906E72"/>
    <w:rsid w:val="00911321"/>
    <w:rsid w:val="00911B1E"/>
    <w:rsid w:val="00914714"/>
    <w:rsid w:val="00914E28"/>
    <w:rsid w:val="00915A9C"/>
    <w:rsid w:val="00915AC5"/>
    <w:rsid w:val="00916F1D"/>
    <w:rsid w:val="0092108F"/>
    <w:rsid w:val="009215E7"/>
    <w:rsid w:val="009217A6"/>
    <w:rsid w:val="00933FE1"/>
    <w:rsid w:val="00934535"/>
    <w:rsid w:val="009351CE"/>
    <w:rsid w:val="00937E30"/>
    <w:rsid w:val="0094277A"/>
    <w:rsid w:val="00943D02"/>
    <w:rsid w:val="009460FA"/>
    <w:rsid w:val="0094761E"/>
    <w:rsid w:val="00952630"/>
    <w:rsid w:val="009537B8"/>
    <w:rsid w:val="00960F11"/>
    <w:rsid w:val="009750C8"/>
    <w:rsid w:val="00975B99"/>
    <w:rsid w:val="00976D44"/>
    <w:rsid w:val="0098017B"/>
    <w:rsid w:val="00981D09"/>
    <w:rsid w:val="00983535"/>
    <w:rsid w:val="00985215"/>
    <w:rsid w:val="00986CEF"/>
    <w:rsid w:val="009909A5"/>
    <w:rsid w:val="009920C2"/>
    <w:rsid w:val="00992BF7"/>
    <w:rsid w:val="00997024"/>
    <w:rsid w:val="009A2F31"/>
    <w:rsid w:val="009A4B4C"/>
    <w:rsid w:val="009A667D"/>
    <w:rsid w:val="009A771D"/>
    <w:rsid w:val="009B2517"/>
    <w:rsid w:val="009B5F21"/>
    <w:rsid w:val="009B7C20"/>
    <w:rsid w:val="009C3E0B"/>
    <w:rsid w:val="009C57B4"/>
    <w:rsid w:val="009D2376"/>
    <w:rsid w:val="009D2DDA"/>
    <w:rsid w:val="009D39B8"/>
    <w:rsid w:val="009D3B7F"/>
    <w:rsid w:val="009D6F74"/>
    <w:rsid w:val="009D7074"/>
    <w:rsid w:val="009E1E08"/>
    <w:rsid w:val="009E3AD8"/>
    <w:rsid w:val="009E4047"/>
    <w:rsid w:val="00A02F97"/>
    <w:rsid w:val="00A07766"/>
    <w:rsid w:val="00A07D31"/>
    <w:rsid w:val="00A240A0"/>
    <w:rsid w:val="00A30F3B"/>
    <w:rsid w:val="00A35405"/>
    <w:rsid w:val="00A37A1E"/>
    <w:rsid w:val="00A4357D"/>
    <w:rsid w:val="00A45B0F"/>
    <w:rsid w:val="00A45C0C"/>
    <w:rsid w:val="00A47B67"/>
    <w:rsid w:val="00A51BB6"/>
    <w:rsid w:val="00A520C2"/>
    <w:rsid w:val="00A52C27"/>
    <w:rsid w:val="00A55325"/>
    <w:rsid w:val="00A56814"/>
    <w:rsid w:val="00A60F47"/>
    <w:rsid w:val="00A62BEE"/>
    <w:rsid w:val="00A64018"/>
    <w:rsid w:val="00A67D83"/>
    <w:rsid w:val="00A74E0B"/>
    <w:rsid w:val="00A76D9A"/>
    <w:rsid w:val="00A822BD"/>
    <w:rsid w:val="00A92641"/>
    <w:rsid w:val="00A94232"/>
    <w:rsid w:val="00A969E5"/>
    <w:rsid w:val="00AA105E"/>
    <w:rsid w:val="00AA15F3"/>
    <w:rsid w:val="00AA1A12"/>
    <w:rsid w:val="00AA5777"/>
    <w:rsid w:val="00AA78C3"/>
    <w:rsid w:val="00AB184D"/>
    <w:rsid w:val="00AB33E3"/>
    <w:rsid w:val="00AB5A15"/>
    <w:rsid w:val="00AD155D"/>
    <w:rsid w:val="00AE1809"/>
    <w:rsid w:val="00AE2ED0"/>
    <w:rsid w:val="00AF2B32"/>
    <w:rsid w:val="00AF353B"/>
    <w:rsid w:val="00AF361C"/>
    <w:rsid w:val="00AF70B2"/>
    <w:rsid w:val="00B00683"/>
    <w:rsid w:val="00B00C12"/>
    <w:rsid w:val="00B018A0"/>
    <w:rsid w:val="00B03BE3"/>
    <w:rsid w:val="00B07DC2"/>
    <w:rsid w:val="00B123C6"/>
    <w:rsid w:val="00B1363F"/>
    <w:rsid w:val="00B144BD"/>
    <w:rsid w:val="00B15D41"/>
    <w:rsid w:val="00B166CD"/>
    <w:rsid w:val="00B203EE"/>
    <w:rsid w:val="00B206B2"/>
    <w:rsid w:val="00B22EA7"/>
    <w:rsid w:val="00B339EF"/>
    <w:rsid w:val="00B35536"/>
    <w:rsid w:val="00B370B9"/>
    <w:rsid w:val="00B4158E"/>
    <w:rsid w:val="00B4469D"/>
    <w:rsid w:val="00B45B8F"/>
    <w:rsid w:val="00B52D72"/>
    <w:rsid w:val="00B54483"/>
    <w:rsid w:val="00B54568"/>
    <w:rsid w:val="00B562B0"/>
    <w:rsid w:val="00B572E9"/>
    <w:rsid w:val="00B6158B"/>
    <w:rsid w:val="00B61DAB"/>
    <w:rsid w:val="00B70A14"/>
    <w:rsid w:val="00B7722D"/>
    <w:rsid w:val="00B777F3"/>
    <w:rsid w:val="00B8114C"/>
    <w:rsid w:val="00B82663"/>
    <w:rsid w:val="00B849C2"/>
    <w:rsid w:val="00B84DD6"/>
    <w:rsid w:val="00B87120"/>
    <w:rsid w:val="00B87C93"/>
    <w:rsid w:val="00B900A8"/>
    <w:rsid w:val="00B9111A"/>
    <w:rsid w:val="00BA045A"/>
    <w:rsid w:val="00BA2091"/>
    <w:rsid w:val="00BA583F"/>
    <w:rsid w:val="00BA603C"/>
    <w:rsid w:val="00BA7CAA"/>
    <w:rsid w:val="00BB192A"/>
    <w:rsid w:val="00BB3B64"/>
    <w:rsid w:val="00BB47B4"/>
    <w:rsid w:val="00BB631E"/>
    <w:rsid w:val="00BC07F8"/>
    <w:rsid w:val="00BC1187"/>
    <w:rsid w:val="00BC7A1F"/>
    <w:rsid w:val="00BD0A51"/>
    <w:rsid w:val="00BD1566"/>
    <w:rsid w:val="00BD2018"/>
    <w:rsid w:val="00BD296B"/>
    <w:rsid w:val="00BD6120"/>
    <w:rsid w:val="00BE00B1"/>
    <w:rsid w:val="00BE2498"/>
    <w:rsid w:val="00BE7D23"/>
    <w:rsid w:val="00BE7D28"/>
    <w:rsid w:val="00BF101C"/>
    <w:rsid w:val="00BF195A"/>
    <w:rsid w:val="00BF2379"/>
    <w:rsid w:val="00BF375E"/>
    <w:rsid w:val="00C01CCC"/>
    <w:rsid w:val="00C02CF6"/>
    <w:rsid w:val="00C037BB"/>
    <w:rsid w:val="00C13F6C"/>
    <w:rsid w:val="00C14222"/>
    <w:rsid w:val="00C15185"/>
    <w:rsid w:val="00C20574"/>
    <w:rsid w:val="00C20676"/>
    <w:rsid w:val="00C2096F"/>
    <w:rsid w:val="00C23558"/>
    <w:rsid w:val="00C25B4D"/>
    <w:rsid w:val="00C31D86"/>
    <w:rsid w:val="00C32A6C"/>
    <w:rsid w:val="00C34D63"/>
    <w:rsid w:val="00C3618C"/>
    <w:rsid w:val="00C428B5"/>
    <w:rsid w:val="00C42CCE"/>
    <w:rsid w:val="00C45AD6"/>
    <w:rsid w:val="00C54680"/>
    <w:rsid w:val="00C55EC1"/>
    <w:rsid w:val="00C609A4"/>
    <w:rsid w:val="00C609CB"/>
    <w:rsid w:val="00C62162"/>
    <w:rsid w:val="00C65718"/>
    <w:rsid w:val="00C675A3"/>
    <w:rsid w:val="00C73BB4"/>
    <w:rsid w:val="00C8644B"/>
    <w:rsid w:val="00C87516"/>
    <w:rsid w:val="00C87619"/>
    <w:rsid w:val="00C91B3D"/>
    <w:rsid w:val="00C94328"/>
    <w:rsid w:val="00C944DD"/>
    <w:rsid w:val="00C9522C"/>
    <w:rsid w:val="00CA3D05"/>
    <w:rsid w:val="00CA4ED8"/>
    <w:rsid w:val="00CB2BEC"/>
    <w:rsid w:val="00CB41DE"/>
    <w:rsid w:val="00CC1DB9"/>
    <w:rsid w:val="00CC3B34"/>
    <w:rsid w:val="00CC5132"/>
    <w:rsid w:val="00CC7990"/>
    <w:rsid w:val="00CD4489"/>
    <w:rsid w:val="00CD4BC7"/>
    <w:rsid w:val="00CE7A9A"/>
    <w:rsid w:val="00CF0EB9"/>
    <w:rsid w:val="00CF42E3"/>
    <w:rsid w:val="00CF46EA"/>
    <w:rsid w:val="00D002E9"/>
    <w:rsid w:val="00D010FC"/>
    <w:rsid w:val="00D064D8"/>
    <w:rsid w:val="00D06B16"/>
    <w:rsid w:val="00D06F31"/>
    <w:rsid w:val="00D11240"/>
    <w:rsid w:val="00D137DF"/>
    <w:rsid w:val="00D14BEE"/>
    <w:rsid w:val="00D350ED"/>
    <w:rsid w:val="00D37B60"/>
    <w:rsid w:val="00D41CEB"/>
    <w:rsid w:val="00D42832"/>
    <w:rsid w:val="00D44B0A"/>
    <w:rsid w:val="00D46807"/>
    <w:rsid w:val="00D46A86"/>
    <w:rsid w:val="00D51F6F"/>
    <w:rsid w:val="00D55FC4"/>
    <w:rsid w:val="00D56095"/>
    <w:rsid w:val="00D57EDC"/>
    <w:rsid w:val="00D60E56"/>
    <w:rsid w:val="00D6299B"/>
    <w:rsid w:val="00D70169"/>
    <w:rsid w:val="00D73E64"/>
    <w:rsid w:val="00D76A48"/>
    <w:rsid w:val="00D776E6"/>
    <w:rsid w:val="00D77C51"/>
    <w:rsid w:val="00D80724"/>
    <w:rsid w:val="00D8406F"/>
    <w:rsid w:val="00D86503"/>
    <w:rsid w:val="00D87BD5"/>
    <w:rsid w:val="00D93E70"/>
    <w:rsid w:val="00D947DE"/>
    <w:rsid w:val="00D952B6"/>
    <w:rsid w:val="00D95EDA"/>
    <w:rsid w:val="00DA05DF"/>
    <w:rsid w:val="00DA06BC"/>
    <w:rsid w:val="00DA0B18"/>
    <w:rsid w:val="00DA10BF"/>
    <w:rsid w:val="00DA1243"/>
    <w:rsid w:val="00DB0644"/>
    <w:rsid w:val="00DB315D"/>
    <w:rsid w:val="00DB4E71"/>
    <w:rsid w:val="00DC06AA"/>
    <w:rsid w:val="00DC08EE"/>
    <w:rsid w:val="00DC1B0A"/>
    <w:rsid w:val="00DC33CE"/>
    <w:rsid w:val="00DC38E1"/>
    <w:rsid w:val="00DC6189"/>
    <w:rsid w:val="00DC70B0"/>
    <w:rsid w:val="00DD0D3B"/>
    <w:rsid w:val="00DD1D74"/>
    <w:rsid w:val="00DD65E4"/>
    <w:rsid w:val="00DE0656"/>
    <w:rsid w:val="00DE0D88"/>
    <w:rsid w:val="00DE4088"/>
    <w:rsid w:val="00DF2836"/>
    <w:rsid w:val="00DF451E"/>
    <w:rsid w:val="00DF47E8"/>
    <w:rsid w:val="00DF55E3"/>
    <w:rsid w:val="00E00BC0"/>
    <w:rsid w:val="00E02237"/>
    <w:rsid w:val="00E02574"/>
    <w:rsid w:val="00E10868"/>
    <w:rsid w:val="00E1264B"/>
    <w:rsid w:val="00E16D13"/>
    <w:rsid w:val="00E1793A"/>
    <w:rsid w:val="00E24B55"/>
    <w:rsid w:val="00E24D83"/>
    <w:rsid w:val="00E25F11"/>
    <w:rsid w:val="00E309A9"/>
    <w:rsid w:val="00E31733"/>
    <w:rsid w:val="00E31778"/>
    <w:rsid w:val="00E32130"/>
    <w:rsid w:val="00E35DF4"/>
    <w:rsid w:val="00E53D87"/>
    <w:rsid w:val="00E5664C"/>
    <w:rsid w:val="00E5783B"/>
    <w:rsid w:val="00E64E21"/>
    <w:rsid w:val="00E64FFF"/>
    <w:rsid w:val="00E65DA0"/>
    <w:rsid w:val="00E665ED"/>
    <w:rsid w:val="00E67B32"/>
    <w:rsid w:val="00E707F8"/>
    <w:rsid w:val="00E76CB2"/>
    <w:rsid w:val="00E80294"/>
    <w:rsid w:val="00E826D5"/>
    <w:rsid w:val="00E92B3B"/>
    <w:rsid w:val="00E952AD"/>
    <w:rsid w:val="00E96422"/>
    <w:rsid w:val="00E97509"/>
    <w:rsid w:val="00E97B91"/>
    <w:rsid w:val="00EA0A89"/>
    <w:rsid w:val="00EA1E59"/>
    <w:rsid w:val="00EA2724"/>
    <w:rsid w:val="00EA30DE"/>
    <w:rsid w:val="00EA536B"/>
    <w:rsid w:val="00EA6F28"/>
    <w:rsid w:val="00EA7D23"/>
    <w:rsid w:val="00EB0157"/>
    <w:rsid w:val="00EB5D33"/>
    <w:rsid w:val="00EC0AE2"/>
    <w:rsid w:val="00EC787A"/>
    <w:rsid w:val="00EE0991"/>
    <w:rsid w:val="00EE1A9E"/>
    <w:rsid w:val="00EE4099"/>
    <w:rsid w:val="00EE4517"/>
    <w:rsid w:val="00EE5052"/>
    <w:rsid w:val="00EE7529"/>
    <w:rsid w:val="00EF03EE"/>
    <w:rsid w:val="00EF34A5"/>
    <w:rsid w:val="00EF617F"/>
    <w:rsid w:val="00EF7B3A"/>
    <w:rsid w:val="00F00784"/>
    <w:rsid w:val="00F012F1"/>
    <w:rsid w:val="00F03D57"/>
    <w:rsid w:val="00F049E1"/>
    <w:rsid w:val="00F0796B"/>
    <w:rsid w:val="00F1216E"/>
    <w:rsid w:val="00F12A26"/>
    <w:rsid w:val="00F13771"/>
    <w:rsid w:val="00F15441"/>
    <w:rsid w:val="00F15718"/>
    <w:rsid w:val="00F204AB"/>
    <w:rsid w:val="00F2068B"/>
    <w:rsid w:val="00F22667"/>
    <w:rsid w:val="00F30DD7"/>
    <w:rsid w:val="00F33E44"/>
    <w:rsid w:val="00F3456E"/>
    <w:rsid w:val="00F3506E"/>
    <w:rsid w:val="00F422FA"/>
    <w:rsid w:val="00F51B88"/>
    <w:rsid w:val="00F52261"/>
    <w:rsid w:val="00F53661"/>
    <w:rsid w:val="00F53F3C"/>
    <w:rsid w:val="00F57696"/>
    <w:rsid w:val="00F57856"/>
    <w:rsid w:val="00F57C68"/>
    <w:rsid w:val="00F625D3"/>
    <w:rsid w:val="00F708E1"/>
    <w:rsid w:val="00F7257A"/>
    <w:rsid w:val="00F72610"/>
    <w:rsid w:val="00F75493"/>
    <w:rsid w:val="00F814F5"/>
    <w:rsid w:val="00F81FF8"/>
    <w:rsid w:val="00F845FD"/>
    <w:rsid w:val="00F85660"/>
    <w:rsid w:val="00F9149A"/>
    <w:rsid w:val="00F91D63"/>
    <w:rsid w:val="00F97D82"/>
    <w:rsid w:val="00FA04A0"/>
    <w:rsid w:val="00FA40CF"/>
    <w:rsid w:val="00FA5627"/>
    <w:rsid w:val="00FA668B"/>
    <w:rsid w:val="00FA6986"/>
    <w:rsid w:val="00FB00D8"/>
    <w:rsid w:val="00FB2644"/>
    <w:rsid w:val="00FB3A32"/>
    <w:rsid w:val="00FC193A"/>
    <w:rsid w:val="00FC2F47"/>
    <w:rsid w:val="00FC5C14"/>
    <w:rsid w:val="00FC6E23"/>
    <w:rsid w:val="00FD3AD7"/>
    <w:rsid w:val="00FE038F"/>
    <w:rsid w:val="00FE195F"/>
    <w:rsid w:val="00FE2EBC"/>
    <w:rsid w:val="00FE6CF4"/>
    <w:rsid w:val="00FE6EFE"/>
    <w:rsid w:val="00FF0A91"/>
    <w:rsid w:val="00FF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293970"/>
  <w15:chartTrackingRefBased/>
  <w15:docId w15:val="{B2613BE8-3191-4155-937C-CF5F713B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1191"/>
    <w:pPr>
      <w:jc w:val="both"/>
    </w:pPr>
    <w:rPr>
      <w:rFonts w:ascii="Tahoma" w:hAnsi="Tahoma"/>
      <w:sz w:val="18"/>
      <w:szCs w:val="24"/>
    </w:rPr>
  </w:style>
  <w:style w:type="paragraph" w:styleId="Titolo1">
    <w:name w:val="heading 1"/>
    <w:basedOn w:val="Normale"/>
    <w:next w:val="Normale"/>
    <w:qFormat/>
    <w:rsid w:val="00851191"/>
    <w:pPr>
      <w:keepNext/>
      <w:jc w:val="center"/>
      <w:outlineLvl w:val="0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851191"/>
    <w:pPr>
      <w:tabs>
        <w:tab w:val="center" w:pos="4819"/>
        <w:tab w:val="right" w:pos="9638"/>
      </w:tabs>
    </w:pPr>
    <w:rPr>
      <w:lang w:val="x-none" w:eastAsia="x-none"/>
    </w:rPr>
  </w:style>
  <w:style w:type="paragraph" w:styleId="Intestazione">
    <w:name w:val="header"/>
    <w:basedOn w:val="Normale"/>
    <w:link w:val="IntestazioneCarattere"/>
    <w:uiPriority w:val="99"/>
    <w:rsid w:val="00851191"/>
    <w:pPr>
      <w:widowControl w:val="0"/>
      <w:tabs>
        <w:tab w:val="center" w:pos="4819"/>
        <w:tab w:val="right" w:pos="9638"/>
      </w:tabs>
      <w:autoSpaceDE w:val="0"/>
      <w:autoSpaceDN w:val="0"/>
      <w:jc w:val="left"/>
    </w:pPr>
    <w:rPr>
      <w:rFonts w:ascii="Times New Roman" w:hAnsi="Times New Roman"/>
      <w:sz w:val="20"/>
      <w:szCs w:val="20"/>
    </w:rPr>
  </w:style>
  <w:style w:type="table" w:styleId="Grigliatabella">
    <w:name w:val="Table Grid"/>
    <w:basedOn w:val="Tabellanormale"/>
    <w:rsid w:val="0085119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rsid w:val="00851191"/>
    <w:rPr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rsid w:val="00851191"/>
    <w:rPr>
      <w:rFonts w:ascii="Tahoma" w:hAnsi="Tahoma" w:cs="Tahoma"/>
      <w:sz w:val="16"/>
      <w:szCs w:val="16"/>
    </w:rPr>
  </w:style>
  <w:style w:type="paragraph" w:customStyle="1" w:styleId="Grigliachiara-Colore31">
    <w:name w:val="Griglia chiara - Colore 31"/>
    <w:basedOn w:val="Normale"/>
    <w:qFormat/>
    <w:rsid w:val="00851191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851191"/>
    <w:rPr>
      <w:rFonts w:ascii="Tahoma" w:hAnsi="Tahoma"/>
      <w:sz w:val="18"/>
      <w:szCs w:val="24"/>
    </w:rPr>
  </w:style>
  <w:style w:type="character" w:styleId="Rimandocommento">
    <w:name w:val="annotation reference"/>
    <w:rsid w:val="0085119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51191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rsid w:val="00851191"/>
    <w:rPr>
      <w:rFonts w:ascii="Tahoma" w:hAnsi="Tahoma"/>
    </w:rPr>
  </w:style>
  <w:style w:type="paragraph" w:styleId="Soggettocommento">
    <w:name w:val="annotation subject"/>
    <w:basedOn w:val="Testocommento"/>
    <w:next w:val="Testocommento"/>
    <w:link w:val="SoggettocommentoCarattere"/>
    <w:rsid w:val="00851191"/>
    <w:rPr>
      <w:b/>
      <w:bCs/>
    </w:rPr>
  </w:style>
  <w:style w:type="character" w:customStyle="1" w:styleId="SoggettocommentoCarattere">
    <w:name w:val="Soggetto commento Carattere"/>
    <w:link w:val="Soggettocommento"/>
    <w:rsid w:val="00851191"/>
    <w:rPr>
      <w:rFonts w:ascii="Tahoma" w:hAnsi="Tahoma"/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1191"/>
  </w:style>
  <w:style w:type="paragraph" w:styleId="Corpodeltesto2">
    <w:name w:val="Body Text 2"/>
    <w:basedOn w:val="Normale"/>
    <w:link w:val="Corpodeltesto2Carattere"/>
    <w:rsid w:val="00851191"/>
    <w:rPr>
      <w:rFonts w:ascii="Arial" w:hAnsi="Arial"/>
      <w:color w:val="0000FF"/>
      <w:szCs w:val="18"/>
      <w:lang w:val="x-none" w:eastAsia="x-none"/>
    </w:rPr>
  </w:style>
  <w:style w:type="character" w:customStyle="1" w:styleId="Corpodeltesto2Carattere">
    <w:name w:val="Corpo del testo 2 Carattere"/>
    <w:link w:val="Corpodeltesto2"/>
    <w:rsid w:val="00851191"/>
    <w:rPr>
      <w:rFonts w:ascii="Arial" w:hAnsi="Arial" w:cs="Arial"/>
      <w:color w:val="0000FF"/>
      <w:sz w:val="18"/>
      <w:szCs w:val="18"/>
    </w:rPr>
  </w:style>
  <w:style w:type="character" w:styleId="Collegamentoipertestuale">
    <w:name w:val="Hyperlink"/>
    <w:uiPriority w:val="99"/>
    <w:rsid w:val="00851191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851191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51191"/>
    <w:rPr>
      <w:rFonts w:ascii="Tahoma" w:hAnsi="Tahoma"/>
    </w:rPr>
  </w:style>
  <w:style w:type="character" w:styleId="Rimandonotaapidipagina">
    <w:name w:val="footnote reference"/>
    <w:uiPriority w:val="99"/>
    <w:rsid w:val="00851191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851191"/>
    <w:pPr>
      <w:jc w:val="left"/>
    </w:pPr>
    <w:rPr>
      <w:rFonts w:ascii="Times New Roman" w:hAnsi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851191"/>
  </w:style>
  <w:style w:type="paragraph" w:customStyle="1" w:styleId="Elencochiaro-Colore31">
    <w:name w:val="Elenco chiaro - Colore 31"/>
    <w:uiPriority w:val="99"/>
    <w:rsid w:val="00851191"/>
    <w:rPr>
      <w:rFonts w:ascii="Tahoma" w:hAnsi="Tahoma"/>
      <w:sz w:val="18"/>
      <w:szCs w:val="24"/>
    </w:rPr>
  </w:style>
  <w:style w:type="character" w:customStyle="1" w:styleId="TestocommentoCarattere1">
    <w:name w:val="Testo commento Carattere1"/>
    <w:rsid w:val="00851191"/>
    <w:rPr>
      <w:rFonts w:ascii="Tahoma" w:hAnsi="Tahoma"/>
    </w:rPr>
  </w:style>
  <w:style w:type="paragraph" w:customStyle="1" w:styleId="Corpodeltesto1">
    <w:name w:val="Corpo del testo1"/>
    <w:basedOn w:val="Normale"/>
    <w:link w:val="CorpodeltestoCarattere"/>
    <w:rsid w:val="00851191"/>
    <w:pPr>
      <w:spacing w:after="120"/>
    </w:pPr>
    <w:rPr>
      <w:lang w:val="x-none" w:eastAsia="x-none"/>
    </w:rPr>
  </w:style>
  <w:style w:type="character" w:customStyle="1" w:styleId="CorpodeltestoCarattere">
    <w:name w:val="Corpo del testo Carattere"/>
    <w:link w:val="Corpodeltesto1"/>
    <w:rsid w:val="00851191"/>
    <w:rPr>
      <w:rFonts w:ascii="Tahoma" w:hAnsi="Tahoma"/>
      <w:sz w:val="18"/>
      <w:szCs w:val="24"/>
    </w:rPr>
  </w:style>
  <w:style w:type="numbering" w:customStyle="1" w:styleId="Nessunelenco1">
    <w:name w:val="Nessun elenco1"/>
    <w:next w:val="Nessunelenco"/>
    <w:uiPriority w:val="99"/>
    <w:rsid w:val="00851191"/>
  </w:style>
  <w:style w:type="paragraph" w:customStyle="1" w:styleId="Elencoacolori-Colore11">
    <w:name w:val="Elenco a colori - Colore 11"/>
    <w:basedOn w:val="Normale"/>
    <w:uiPriority w:val="34"/>
    <w:qFormat/>
    <w:rsid w:val="00851191"/>
    <w:pPr>
      <w:ind w:left="720"/>
      <w:contextualSpacing/>
      <w:jc w:val="left"/>
    </w:pPr>
    <w:rPr>
      <w:rFonts w:ascii="Times New Roman" w:hAnsi="Times New Roman"/>
      <w:sz w:val="24"/>
    </w:rPr>
  </w:style>
  <w:style w:type="paragraph" w:styleId="NormaleWeb">
    <w:name w:val="Normal (Web)"/>
    <w:basedOn w:val="Normale"/>
    <w:uiPriority w:val="99"/>
    <w:semiHidden/>
    <w:unhideWhenUsed/>
    <w:rsid w:val="00981D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E6EED"/>
    <w:pPr>
      <w:jc w:val="left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semiHidden/>
    <w:rsid w:val="003E6EED"/>
    <w:rPr>
      <w:rFonts w:ascii="Calibri" w:eastAsia="Calibri" w:hAnsi="Calibri" w:cs="Times New Roman"/>
      <w:sz w:val="22"/>
      <w:szCs w:val="21"/>
      <w:lang w:eastAsia="en-US"/>
    </w:rPr>
  </w:style>
  <w:style w:type="paragraph" w:customStyle="1" w:styleId="Default">
    <w:name w:val="Default"/>
    <w:rsid w:val="00E92B3B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eastAsia="ja-JP"/>
    </w:rPr>
  </w:style>
  <w:style w:type="paragraph" w:styleId="Paragrafoelenco">
    <w:name w:val="List Paragraph"/>
    <w:basedOn w:val="Normale"/>
    <w:qFormat/>
    <w:rsid w:val="009C57B4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336F57"/>
    <w:rPr>
      <w:rFonts w:ascii="Tahoma" w:hAnsi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50A1C-9C28-4F8B-A0D5-702BDB9C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3660</Words>
  <Characters>20863</Characters>
  <Application>Microsoft Office Word</Application>
  <DocSecurity>0</DocSecurity>
  <Lines>173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Comune di</vt:lpstr>
    </vt:vector>
  </TitlesOfParts>
  <Company>Dipartimento della Funzione Pubblica</Company>
  <LinksUpToDate>false</LinksUpToDate>
  <CharactersWithSpaces>24475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Comune di</dc:title>
  <dc:subject/>
  <dc:creator>Dipartimento della Funzione Pubblica</dc:creator>
  <cp:keywords/>
  <cp:lastModifiedBy>MARIA INGRISANI</cp:lastModifiedBy>
  <cp:revision>13</cp:revision>
  <cp:lastPrinted>2018-05-10T09:18:00Z</cp:lastPrinted>
  <dcterms:created xsi:type="dcterms:W3CDTF">2019-05-08T06:35:00Z</dcterms:created>
  <dcterms:modified xsi:type="dcterms:W3CDTF">2019-06-13T13:18:00Z</dcterms:modified>
</cp:coreProperties>
</file>