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2251"/>
        <w:gridCol w:w="2280"/>
      </w:tblGrid>
      <w:tr w:rsidR="002D0686" w:rsidRPr="00AB7131" w:rsidTr="00BC7CA1">
        <w:trPr>
          <w:trHeight w:val="1433"/>
        </w:trPr>
        <w:tc>
          <w:tcPr>
            <w:tcW w:w="25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686" w:rsidRPr="00AB7131" w:rsidRDefault="009724EA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058545" cy="1106805"/>
                  <wp:effectExtent l="0" t="0" r="8255" b="10795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545" cy="110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686" w:rsidRPr="00AB7131" w:rsidRDefault="009724EA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155065" cy="770255"/>
                  <wp:effectExtent l="0" t="0" r="0" b="0"/>
                  <wp:docPr id="1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0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686" w:rsidRPr="00AB7131" w:rsidRDefault="009724EA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212850" cy="923925"/>
                  <wp:effectExtent l="0" t="0" r="6350" b="0"/>
                  <wp:docPr id="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96" r="158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686" w:rsidRPr="00AB7131" w:rsidRDefault="009724EA" w:rsidP="00BC7CA1">
            <w:pPr>
              <w:jc w:val="center"/>
              <w:rPr>
                <w:rFonts w:ascii="Cambria" w:eastAsia="Cambria" w:hAnsi="Cambria"/>
                <w:sz w:val="24"/>
                <w:szCs w:val="24"/>
              </w:rPr>
            </w:pPr>
            <w:r w:rsidRPr="00AB7131">
              <w:rPr>
                <w:rFonts w:ascii="Cambria" w:hAnsi="Cambria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1193800" cy="972185"/>
                  <wp:effectExtent l="0" t="0" r="0" b="0"/>
                  <wp:docPr id="4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86" w:rsidRPr="00AB7131" w:rsidTr="00BC7CA1">
        <w:tc>
          <w:tcPr>
            <w:tcW w:w="25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0686" w:rsidRPr="00AB7131" w:rsidRDefault="002D0686" w:rsidP="00BC7CA1">
            <w:pPr>
              <w:pStyle w:val="Nessunaspaziatura"/>
              <w:widowControl w:val="0"/>
              <w:suppressAutoHyphens/>
              <w:jc w:val="center"/>
              <w:rPr>
                <w:rFonts w:ascii="Cambria" w:hAnsi="Cambria"/>
                <w:b/>
                <w:szCs w:val="24"/>
              </w:rPr>
            </w:pPr>
            <w:r w:rsidRPr="00AB7131">
              <w:rPr>
                <w:rFonts w:ascii="Cambria" w:hAnsi="Cambria"/>
                <w:b/>
                <w:szCs w:val="24"/>
              </w:rPr>
              <w:t>UNIONE EUROPEA</w:t>
            </w:r>
          </w:p>
        </w:tc>
        <w:tc>
          <w:tcPr>
            <w:tcW w:w="22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0686" w:rsidRPr="00AB7131" w:rsidRDefault="002D0686" w:rsidP="00BC7CA1">
            <w:pPr>
              <w:jc w:val="center"/>
              <w:rPr>
                <w:rFonts w:ascii="Cambria" w:eastAsia="Cambria" w:hAnsi="Cambria"/>
                <w:b/>
                <w:bCs/>
                <w:sz w:val="24"/>
                <w:szCs w:val="24"/>
              </w:rPr>
            </w:pPr>
          </w:p>
        </w:tc>
      </w:tr>
    </w:tbl>
    <w:p w:rsidR="002D0686" w:rsidRPr="00AB7131" w:rsidRDefault="002D0686" w:rsidP="002D0686">
      <w:pPr>
        <w:jc w:val="center"/>
        <w:rPr>
          <w:rFonts w:ascii="Cambria" w:hAnsi="Cambria"/>
          <w:sz w:val="24"/>
          <w:szCs w:val="24"/>
        </w:rPr>
      </w:pPr>
    </w:p>
    <w:p w:rsidR="002D0686" w:rsidRPr="00B47948" w:rsidRDefault="002D0686" w:rsidP="0020471E">
      <w:pPr>
        <w:jc w:val="center"/>
        <w:outlineLvl w:val="0"/>
        <w:rPr>
          <w:rFonts w:ascii="Cambria" w:hAnsi="Cambria"/>
          <w:sz w:val="28"/>
          <w:szCs w:val="28"/>
        </w:rPr>
      </w:pPr>
      <w:r w:rsidRPr="00B47948">
        <w:rPr>
          <w:rFonts w:ascii="Cambria" w:hAnsi="Cambria"/>
          <w:sz w:val="28"/>
          <w:szCs w:val="28"/>
        </w:rPr>
        <w:t>POR CAMPANIA FESR 2014 – 2020</w:t>
      </w:r>
    </w:p>
    <w:p w:rsidR="002D0686" w:rsidRPr="00B47948" w:rsidRDefault="002D0686" w:rsidP="0020471E">
      <w:pPr>
        <w:jc w:val="center"/>
        <w:outlineLvl w:val="0"/>
        <w:rPr>
          <w:rFonts w:ascii="Cambria" w:hAnsi="Cambria"/>
          <w:sz w:val="28"/>
          <w:szCs w:val="28"/>
        </w:rPr>
      </w:pPr>
      <w:r w:rsidRPr="00B47948">
        <w:rPr>
          <w:rFonts w:ascii="Cambria" w:hAnsi="Cambria"/>
          <w:sz w:val="28"/>
          <w:szCs w:val="28"/>
        </w:rPr>
        <w:t>Asse Prioritario 1 “Ricerca e Innovazione”</w:t>
      </w:r>
    </w:p>
    <w:p w:rsidR="002D0686" w:rsidRPr="00B47948" w:rsidRDefault="002D0686" w:rsidP="002D0686">
      <w:pPr>
        <w:jc w:val="center"/>
        <w:rPr>
          <w:rFonts w:ascii="Cambria" w:hAnsi="Cambria"/>
          <w:sz w:val="28"/>
          <w:szCs w:val="28"/>
        </w:rPr>
      </w:pPr>
    </w:p>
    <w:p w:rsidR="002D0686" w:rsidRPr="00B47948" w:rsidRDefault="002D0686" w:rsidP="00B47948">
      <w:pPr>
        <w:spacing w:after="0" w:line="240" w:lineRule="auto"/>
        <w:jc w:val="center"/>
        <w:rPr>
          <w:rFonts w:ascii="Cambria" w:eastAsiaTheme="minorHAnsi" w:hAnsi="Cambria"/>
          <w:sz w:val="28"/>
          <w:szCs w:val="28"/>
          <w:lang w:eastAsia="it-IT"/>
        </w:rPr>
      </w:pPr>
      <w:r w:rsidRPr="00B47948">
        <w:rPr>
          <w:rFonts w:ascii="Cambria" w:eastAsiaTheme="minorHAnsi" w:hAnsi="Cambria"/>
          <w:sz w:val="28"/>
          <w:szCs w:val="28"/>
          <w:lang w:eastAsia="it-IT"/>
        </w:rPr>
        <w:t>Obiettivo Specifico 1.1 – Incremento dell’attività di innovazione delle imprese</w:t>
      </w:r>
    </w:p>
    <w:p w:rsidR="002D0686" w:rsidRPr="00B47948" w:rsidRDefault="002D0686" w:rsidP="00B47948">
      <w:pPr>
        <w:spacing w:after="0" w:line="240" w:lineRule="auto"/>
        <w:jc w:val="center"/>
        <w:rPr>
          <w:rFonts w:ascii="Cambria" w:eastAsiaTheme="minorHAnsi" w:hAnsi="Cambria"/>
          <w:sz w:val="28"/>
          <w:szCs w:val="28"/>
          <w:lang w:eastAsia="it-IT"/>
        </w:rPr>
      </w:pPr>
      <w:r w:rsidRPr="00B47948">
        <w:rPr>
          <w:rFonts w:ascii="Cambria" w:eastAsiaTheme="minorHAnsi" w:hAnsi="Cambria"/>
          <w:sz w:val="28"/>
          <w:szCs w:val="28"/>
          <w:lang w:eastAsia="it-IT"/>
        </w:rPr>
        <w:t xml:space="preserve">Obiettivo Specifico 1.2 – Rafforzamento del sistema innovativo regionale e nazionale </w:t>
      </w:r>
    </w:p>
    <w:p w:rsidR="002D0686" w:rsidRPr="00B47948" w:rsidRDefault="002D0686" w:rsidP="00B47948">
      <w:pPr>
        <w:spacing w:after="0" w:line="240" w:lineRule="auto"/>
        <w:jc w:val="center"/>
        <w:rPr>
          <w:rFonts w:ascii="Cambria" w:eastAsiaTheme="minorHAnsi" w:hAnsi="Cambria"/>
          <w:sz w:val="28"/>
          <w:szCs w:val="28"/>
          <w:lang w:eastAsia="it-IT"/>
        </w:rPr>
      </w:pPr>
      <w:r w:rsidRPr="00B47948">
        <w:rPr>
          <w:rFonts w:ascii="Cambria" w:eastAsiaTheme="minorHAnsi" w:hAnsi="Cambria"/>
          <w:sz w:val="28"/>
          <w:szCs w:val="28"/>
          <w:lang w:eastAsia="it-IT"/>
        </w:rPr>
        <w:t xml:space="preserve">Obiettivo Specifico 1.3 – Promozione di nuovi mercati per l’innovazione </w:t>
      </w:r>
    </w:p>
    <w:p w:rsidR="002D0686" w:rsidRPr="00B47948" w:rsidRDefault="002D0686" w:rsidP="00B47948">
      <w:pPr>
        <w:spacing w:after="0" w:line="240" w:lineRule="auto"/>
        <w:jc w:val="center"/>
        <w:rPr>
          <w:rFonts w:ascii="Cambria" w:eastAsiaTheme="minorHAnsi" w:hAnsi="Cambria"/>
          <w:sz w:val="28"/>
          <w:szCs w:val="28"/>
          <w:lang w:eastAsia="it-IT"/>
        </w:rPr>
      </w:pPr>
      <w:r w:rsidRPr="00B47948">
        <w:rPr>
          <w:rFonts w:ascii="Cambria" w:eastAsiaTheme="minorHAnsi" w:hAnsi="Cambria"/>
          <w:sz w:val="28"/>
          <w:szCs w:val="28"/>
          <w:lang w:eastAsia="it-IT"/>
        </w:rPr>
        <w:t xml:space="preserve">Obiettivo Specifico 1.5 – Potenziamento della capacità di sviluppare l’eccellenza nella R&amp;S </w:t>
      </w:r>
    </w:p>
    <w:p w:rsidR="00B47948" w:rsidRPr="00B47948" w:rsidRDefault="00B47948" w:rsidP="002D0686">
      <w:pPr>
        <w:jc w:val="center"/>
        <w:rPr>
          <w:rFonts w:ascii="Cambria" w:hAnsi="Cambria"/>
          <w:i/>
          <w:sz w:val="28"/>
          <w:szCs w:val="28"/>
        </w:rPr>
      </w:pPr>
    </w:p>
    <w:p w:rsidR="00B47948" w:rsidRPr="00B47948" w:rsidRDefault="00B47948" w:rsidP="002D0686">
      <w:pPr>
        <w:jc w:val="center"/>
        <w:rPr>
          <w:rFonts w:ascii="Cambria" w:hAnsi="Cambria"/>
          <w:i/>
          <w:sz w:val="28"/>
          <w:szCs w:val="28"/>
        </w:rPr>
      </w:pPr>
    </w:p>
    <w:p w:rsidR="002D0686" w:rsidRPr="00B47948" w:rsidRDefault="002D0686" w:rsidP="002D0686">
      <w:pPr>
        <w:jc w:val="center"/>
        <w:rPr>
          <w:rFonts w:ascii="Cambria" w:hAnsi="Cambria"/>
          <w:i/>
          <w:sz w:val="28"/>
          <w:szCs w:val="28"/>
        </w:rPr>
      </w:pPr>
      <w:r w:rsidRPr="00B47948">
        <w:rPr>
          <w:rFonts w:ascii="Cambria" w:hAnsi="Cambria"/>
          <w:i/>
          <w:sz w:val="28"/>
          <w:szCs w:val="28"/>
        </w:rPr>
        <w:t>DGR n. 563 /2018 “Campania 2020 - Mobilità Sostenibile e Sicura”</w:t>
      </w:r>
    </w:p>
    <w:p w:rsidR="002D0686" w:rsidRPr="00B47948" w:rsidRDefault="002D0686" w:rsidP="002D0686">
      <w:pPr>
        <w:jc w:val="center"/>
        <w:rPr>
          <w:rFonts w:ascii="Cambria" w:hAnsi="Cambria"/>
          <w:b/>
          <w:i/>
          <w:sz w:val="28"/>
          <w:szCs w:val="28"/>
        </w:rPr>
      </w:pPr>
    </w:p>
    <w:p w:rsidR="00B47948" w:rsidRPr="00B47948" w:rsidRDefault="00B47948" w:rsidP="004B7DC9">
      <w:pPr>
        <w:spacing w:before="60" w:after="60" w:line="280" w:lineRule="atLeast"/>
        <w:jc w:val="center"/>
        <w:rPr>
          <w:rFonts w:ascii="Cambria" w:hAnsi="Cambria"/>
          <w:b/>
          <w:i/>
          <w:sz w:val="28"/>
          <w:szCs w:val="28"/>
        </w:rPr>
      </w:pPr>
      <w:r w:rsidRPr="00B47948">
        <w:rPr>
          <w:rFonts w:ascii="Cambria" w:hAnsi="Cambria"/>
          <w:b/>
          <w:i/>
          <w:sz w:val="28"/>
          <w:szCs w:val="28"/>
        </w:rPr>
        <w:t xml:space="preserve">Avviso per la selezione della Piattaforma tecnologica di filiera </w:t>
      </w:r>
    </w:p>
    <w:p w:rsidR="00B47948" w:rsidRPr="00B47948" w:rsidRDefault="00B47948" w:rsidP="00B47948">
      <w:pPr>
        <w:jc w:val="center"/>
        <w:rPr>
          <w:rFonts w:ascii="Cambria" w:hAnsi="Cambria"/>
          <w:b/>
          <w:i/>
          <w:sz w:val="28"/>
          <w:szCs w:val="28"/>
        </w:rPr>
      </w:pPr>
      <w:r w:rsidRPr="00B47948">
        <w:rPr>
          <w:rFonts w:ascii="Cambria" w:hAnsi="Cambria"/>
          <w:b/>
          <w:i/>
          <w:sz w:val="28"/>
          <w:szCs w:val="28"/>
        </w:rPr>
        <w:t xml:space="preserve">“Mobilità Sostenibile e Sicura” </w:t>
      </w:r>
    </w:p>
    <w:p w:rsidR="002D0686" w:rsidRPr="00B47948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sz w:val="28"/>
          <w:szCs w:val="28"/>
          <w:lang w:eastAsia="it-IT"/>
        </w:rPr>
      </w:pPr>
    </w:p>
    <w:p w:rsidR="002D0686" w:rsidRPr="00B47948" w:rsidRDefault="002D0686" w:rsidP="0020471E">
      <w:pPr>
        <w:pStyle w:val="NormaleWeb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sz w:val="28"/>
          <w:szCs w:val="28"/>
          <w:lang w:eastAsia="it-IT"/>
        </w:rPr>
      </w:pPr>
      <w:r w:rsidRPr="00B47948">
        <w:rPr>
          <w:rFonts w:ascii="Cambria" w:hAnsi="Cambria" w:cs="TrebuchetMS-Bold"/>
          <w:b/>
          <w:bCs/>
          <w:sz w:val="28"/>
          <w:szCs w:val="28"/>
          <w:lang w:eastAsia="it-IT"/>
        </w:rPr>
        <w:t>Allegato A</w:t>
      </w:r>
      <w:r w:rsidR="00E16098" w:rsidRPr="00B47948">
        <w:rPr>
          <w:rFonts w:ascii="Cambria" w:hAnsi="Cambria" w:cs="TrebuchetMS-Bold"/>
          <w:b/>
          <w:bCs/>
          <w:sz w:val="28"/>
          <w:szCs w:val="28"/>
          <w:lang w:eastAsia="it-IT"/>
        </w:rPr>
        <w:t>.1.a</w:t>
      </w:r>
      <w:r w:rsidR="00210F06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 - Domanda di a</w:t>
      </w:r>
      <w:r w:rsidRPr="00B47948">
        <w:rPr>
          <w:rFonts w:ascii="Cambria" w:hAnsi="Cambria" w:cs="TrebuchetMS-Bold"/>
          <w:b/>
          <w:bCs/>
          <w:sz w:val="28"/>
          <w:szCs w:val="28"/>
          <w:lang w:eastAsia="it-IT"/>
        </w:rPr>
        <w:t>ccesso alla procedura di negoziazione</w:t>
      </w:r>
    </w:p>
    <w:p w:rsidR="002D0686" w:rsidRPr="00B47948" w:rsidRDefault="002D0686" w:rsidP="002D0686">
      <w:pPr>
        <w:pStyle w:val="NormaleWeb"/>
        <w:spacing w:before="120" w:after="120" w:line="288" w:lineRule="auto"/>
        <w:jc w:val="center"/>
        <w:rPr>
          <w:rFonts w:ascii="Cambria" w:hAnsi="Cambria" w:cs="TrebuchetMS-Bold"/>
          <w:b/>
          <w:bCs/>
          <w:sz w:val="28"/>
          <w:szCs w:val="28"/>
          <w:lang w:eastAsia="it-IT"/>
        </w:rPr>
      </w:pPr>
      <w:r w:rsidRPr="00B47948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(Soggetti </w:t>
      </w:r>
      <w:r w:rsidR="003227FF">
        <w:rPr>
          <w:rFonts w:ascii="Cambria" w:hAnsi="Cambria" w:cs="TrebuchetMS-Bold"/>
          <w:b/>
          <w:bCs/>
          <w:sz w:val="28"/>
          <w:szCs w:val="28"/>
          <w:lang w:eastAsia="it-IT"/>
        </w:rPr>
        <w:t xml:space="preserve">gestori </w:t>
      </w:r>
      <w:r w:rsidRPr="00B47948">
        <w:rPr>
          <w:rFonts w:ascii="Cambria" w:hAnsi="Cambria" w:cs="TrebuchetMS-Bold"/>
          <w:b/>
          <w:bCs/>
          <w:sz w:val="28"/>
          <w:szCs w:val="28"/>
          <w:lang w:eastAsia="it-IT"/>
        </w:rPr>
        <w:t>costituiti)</w:t>
      </w:r>
    </w:p>
    <w:p w:rsidR="002D0686" w:rsidRPr="00AB7131" w:rsidRDefault="002D0686" w:rsidP="002D0686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:rsidR="002D0686" w:rsidRPr="00AB7131" w:rsidRDefault="002D0686" w:rsidP="00CB6BA2">
      <w:pPr>
        <w:pStyle w:val="NormaleWeb"/>
        <w:spacing w:before="120" w:after="120" w:line="288" w:lineRule="auto"/>
        <w:rPr>
          <w:rFonts w:ascii="Cambria" w:hAnsi="Cambria" w:cs="TrebuchetMS-Bold"/>
          <w:b/>
          <w:bCs/>
          <w:lang w:eastAsia="it-IT"/>
        </w:rPr>
      </w:pPr>
    </w:p>
    <w:p w:rsidR="002D0686" w:rsidRPr="00AB7131" w:rsidRDefault="002D0686" w:rsidP="0020471E">
      <w:pPr>
        <w:pStyle w:val="NormaleWeb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lang w:eastAsia="it-IT"/>
        </w:rPr>
      </w:pPr>
      <w:r w:rsidRPr="00AB7131">
        <w:rPr>
          <w:rFonts w:ascii="Cambria" w:hAnsi="Cambria" w:cs="TrebuchetMS-Bold"/>
          <w:b/>
          <w:bCs/>
          <w:lang w:eastAsia="it-IT"/>
        </w:rPr>
        <w:br w:type="page"/>
      </w:r>
      <w:r w:rsidRPr="00AB7131">
        <w:rPr>
          <w:rFonts w:ascii="Cambria" w:hAnsi="Cambria" w:cs="TrebuchetMS-Bold"/>
          <w:b/>
          <w:bCs/>
          <w:lang w:eastAsia="it-IT"/>
        </w:rPr>
        <w:lastRenderedPageBreak/>
        <w:t>Domanda di Accesso alla procedura di negoziazione</w:t>
      </w:r>
    </w:p>
    <w:p w:rsidR="008B2A57" w:rsidRPr="00AB7131" w:rsidRDefault="008B2A57" w:rsidP="00CB6BA2">
      <w:pPr>
        <w:pStyle w:val="Default"/>
        <w:spacing w:before="120" w:after="120" w:line="288" w:lineRule="auto"/>
        <w:jc w:val="center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 xml:space="preserve">(per Soggetti </w:t>
      </w:r>
      <w:r w:rsidR="003227FF">
        <w:rPr>
          <w:rFonts w:ascii="Cambria" w:hAnsi="Cambria"/>
          <w:b/>
          <w:bCs/>
        </w:rPr>
        <w:t>gestori</w:t>
      </w:r>
      <w:r w:rsidR="002A415B">
        <w:rPr>
          <w:rFonts w:ascii="Cambria" w:hAnsi="Cambria"/>
          <w:b/>
          <w:bCs/>
        </w:rPr>
        <w:t xml:space="preserve"> </w:t>
      </w:r>
      <w:r w:rsidRPr="00AB7131">
        <w:rPr>
          <w:rFonts w:ascii="Cambria" w:hAnsi="Cambria"/>
          <w:b/>
          <w:bCs/>
        </w:rPr>
        <w:t>costituiti)</w:t>
      </w:r>
    </w:p>
    <w:p w:rsidR="00C511B2" w:rsidRPr="00AB7131" w:rsidRDefault="00C511B2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:rsidR="002D0686" w:rsidRPr="00AB7131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:rsidR="002D0686" w:rsidRPr="00AB7131" w:rsidRDefault="002D0686" w:rsidP="0020471E">
      <w:pPr>
        <w:pStyle w:val="Default"/>
        <w:spacing w:line="288" w:lineRule="auto"/>
        <w:ind w:left="5529"/>
        <w:outlineLvl w:val="0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 xml:space="preserve">Spettabile </w:t>
      </w:r>
    </w:p>
    <w:p w:rsidR="002D0686" w:rsidRPr="00AB7131" w:rsidRDefault="002D0686" w:rsidP="0020471E">
      <w:pPr>
        <w:pStyle w:val="Default"/>
        <w:spacing w:line="288" w:lineRule="auto"/>
        <w:ind w:left="5529"/>
        <w:outlineLvl w:val="0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Regione Campania</w:t>
      </w:r>
    </w:p>
    <w:p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Direzione Generale Ricerca Università e Innovazione</w:t>
      </w:r>
    </w:p>
    <w:p w:rsidR="002D0686" w:rsidRPr="00AB7131" w:rsidRDefault="002D0686" w:rsidP="002D0686">
      <w:pPr>
        <w:pStyle w:val="Default"/>
        <w:spacing w:line="288" w:lineRule="auto"/>
        <w:ind w:left="5529"/>
        <w:rPr>
          <w:rFonts w:ascii="Cambria" w:hAnsi="Cambria"/>
          <w:b/>
          <w:bCs/>
        </w:rPr>
      </w:pPr>
      <w:r w:rsidRPr="00AB7131">
        <w:rPr>
          <w:rFonts w:ascii="Cambria" w:hAnsi="Cambria"/>
          <w:b/>
          <w:bCs/>
        </w:rPr>
        <w:t>……………..</w:t>
      </w:r>
    </w:p>
    <w:p w:rsidR="002D0686" w:rsidRPr="00AB7131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:rsidR="002D0686" w:rsidRPr="00AB7131" w:rsidRDefault="002D0686" w:rsidP="00844B90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:rsidR="008263B5" w:rsidRPr="00AB7131" w:rsidRDefault="008263B5" w:rsidP="00C511B2">
      <w:pPr>
        <w:pStyle w:val="Default"/>
        <w:spacing w:line="288" w:lineRule="auto"/>
        <w:jc w:val="center"/>
        <w:rPr>
          <w:rFonts w:ascii="Cambria" w:hAnsi="Cambria"/>
          <w:b/>
          <w:bCs/>
        </w:rPr>
      </w:pPr>
    </w:p>
    <w:p w:rsidR="008263B5" w:rsidRPr="00AB7131" w:rsidRDefault="008263B5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  <w:r w:rsidRPr="00AB7131">
        <w:rPr>
          <w:rFonts w:ascii="Cambria" w:hAnsi="Cambria" w:cs="TrebuchetMS"/>
          <w:lang w:eastAsia="it-IT"/>
        </w:rPr>
        <w:t xml:space="preserve">Il sottoscritto </w:t>
      </w:r>
      <w:r w:rsidR="00E566D2" w:rsidRPr="00AB7131">
        <w:rPr>
          <w:rFonts w:ascii="Cambria" w:hAnsi="Cambria" w:cs="TrebuchetMS"/>
          <w:lang w:eastAsia="it-IT"/>
        </w:rPr>
        <w:t xml:space="preserve">_____________________________ </w:t>
      </w:r>
      <w:r w:rsidR="00B423C0" w:rsidRPr="00AB7131">
        <w:rPr>
          <w:rFonts w:ascii="Cambria" w:hAnsi="Cambria" w:cs="TrebuchetMS"/>
          <w:lang w:eastAsia="it-IT"/>
        </w:rPr>
        <w:t xml:space="preserve">nato a ____________________________________ il ________________________________________________ CF _________________________________________________ </w:t>
      </w:r>
      <w:r w:rsidR="00E566D2" w:rsidRPr="00AB7131">
        <w:rPr>
          <w:rFonts w:ascii="Cambria" w:hAnsi="Cambria" w:cs="TrebuchetMS"/>
          <w:lang w:eastAsia="it-IT"/>
        </w:rPr>
        <w:t xml:space="preserve">in </w:t>
      </w:r>
      <w:r w:rsidRPr="00AB7131">
        <w:rPr>
          <w:rFonts w:ascii="Cambria" w:hAnsi="Cambria" w:cs="TrebuchetMS"/>
          <w:lang w:eastAsia="it-IT"/>
        </w:rPr>
        <w:t xml:space="preserve">qualità di </w:t>
      </w:r>
      <w:r w:rsidR="00B423C0" w:rsidRPr="00AB7131">
        <w:rPr>
          <w:rFonts w:ascii="Cambria" w:hAnsi="Cambria" w:cs="TrebuchetMS"/>
          <w:lang w:eastAsia="it-IT"/>
        </w:rPr>
        <w:t>rappresentante legale</w:t>
      </w:r>
      <w:r w:rsidRPr="00AB7131">
        <w:rPr>
          <w:rFonts w:ascii="Cambria" w:hAnsi="Cambria" w:cs="TrebuchetMS"/>
          <w:lang w:eastAsia="it-IT"/>
        </w:rPr>
        <w:t xml:space="preserve"> del Soggetto </w:t>
      </w:r>
      <w:r w:rsidR="004C4DFB">
        <w:rPr>
          <w:rFonts w:ascii="Cambria" w:hAnsi="Cambria" w:cs="TrebuchetMS"/>
          <w:lang w:eastAsia="it-IT"/>
        </w:rPr>
        <w:t xml:space="preserve">Gestore </w:t>
      </w:r>
      <w:r w:rsidR="00B47948">
        <w:rPr>
          <w:rFonts w:ascii="Cambria" w:hAnsi="Cambria" w:cs="TrebuchetMS"/>
          <w:lang w:eastAsia="it-IT"/>
        </w:rPr>
        <w:t>della Piattaforma</w:t>
      </w:r>
      <w:r w:rsidR="00B423C0" w:rsidRPr="00AB7131">
        <w:rPr>
          <w:rFonts w:ascii="Cambria" w:hAnsi="Cambria" w:cs="TrebuchetMS"/>
          <w:lang w:eastAsia="it-IT"/>
        </w:rPr>
        <w:t xml:space="preserve"> per la “Mobilità Sostenibile e Sicura” </w:t>
      </w:r>
      <w:r w:rsidRPr="00AB7131">
        <w:rPr>
          <w:rFonts w:ascii="Cambria" w:hAnsi="Cambria" w:cs="TrebuchetMS"/>
          <w:lang w:eastAsia="it-IT"/>
        </w:rPr>
        <w:t>denomina</w:t>
      </w:r>
      <w:r w:rsidR="00B423C0" w:rsidRPr="00AB7131">
        <w:rPr>
          <w:rFonts w:ascii="Cambria" w:hAnsi="Cambria" w:cs="TrebuchetMS"/>
          <w:lang w:eastAsia="it-IT"/>
        </w:rPr>
        <w:t>to</w:t>
      </w:r>
      <w:r w:rsidR="00A0176C" w:rsidRPr="00AB7131">
        <w:rPr>
          <w:rFonts w:ascii="Cambria" w:hAnsi="Cambria" w:cs="TrebuchetMS"/>
          <w:lang w:eastAsia="it-IT"/>
        </w:rPr>
        <w:t xml:space="preserve"> ____________________________ </w:t>
      </w:r>
      <w:r w:rsidRPr="00AB7131">
        <w:rPr>
          <w:rFonts w:ascii="Cambria" w:hAnsi="Cambria" w:cs="TrebuchetMS"/>
          <w:lang w:eastAsia="it-IT"/>
        </w:rPr>
        <w:t>forma giuridica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_____________________________ </w:t>
      </w:r>
      <w:r w:rsidRPr="00AB7131">
        <w:rPr>
          <w:rFonts w:ascii="Cambria" w:hAnsi="Cambria" w:cs="TrebuchetMS"/>
          <w:lang w:eastAsia="it-IT"/>
        </w:rPr>
        <w:t>codice fiscale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_____________________________ </w:t>
      </w:r>
      <w:r w:rsidRPr="00AB7131">
        <w:rPr>
          <w:rFonts w:ascii="Cambria" w:hAnsi="Cambria" w:cs="TrebuchetMS"/>
          <w:lang w:eastAsia="it-IT"/>
        </w:rPr>
        <w:t>partita IVA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 con</w:t>
      </w:r>
      <w:r w:rsidRPr="00AB7131">
        <w:rPr>
          <w:rFonts w:ascii="Cambria" w:hAnsi="Cambria" w:cs="TrebuchetMS"/>
          <w:lang w:eastAsia="it-IT"/>
        </w:rPr>
        <w:t xml:space="preserve"> sede legale in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_____________________________ </w:t>
      </w:r>
      <w:proofErr w:type="spellStart"/>
      <w:r w:rsidR="00E566D2" w:rsidRPr="00AB7131">
        <w:rPr>
          <w:rFonts w:ascii="Cambria" w:hAnsi="Cambria" w:cs="TrebuchetMS"/>
          <w:lang w:eastAsia="it-IT"/>
        </w:rPr>
        <w:t>pr</w:t>
      </w:r>
      <w:r w:rsidRPr="00AB7131">
        <w:rPr>
          <w:rFonts w:ascii="Cambria" w:hAnsi="Cambria" w:cs="TrebuchetMS"/>
          <w:lang w:eastAsia="it-IT"/>
        </w:rPr>
        <w:t>ov</w:t>
      </w:r>
      <w:proofErr w:type="spellEnd"/>
      <w:r w:rsidR="00E566D2" w:rsidRPr="00AB7131">
        <w:rPr>
          <w:rFonts w:ascii="Cambria" w:hAnsi="Cambria" w:cs="TrebuchetMS"/>
          <w:lang w:eastAsia="it-IT"/>
        </w:rPr>
        <w:t xml:space="preserve"> _________ </w:t>
      </w:r>
      <w:r w:rsidRPr="00AB7131">
        <w:rPr>
          <w:rFonts w:ascii="Cambria" w:hAnsi="Cambria" w:cs="TrebuchetMS"/>
          <w:lang w:eastAsia="it-IT"/>
        </w:rPr>
        <w:t>Cap</w:t>
      </w:r>
      <w:r w:rsidR="00E566D2" w:rsidRPr="00AB7131">
        <w:rPr>
          <w:rFonts w:ascii="Cambria" w:hAnsi="Cambria" w:cs="TrebuchetMS"/>
          <w:lang w:eastAsia="it-IT"/>
        </w:rPr>
        <w:t xml:space="preserve"> _____________ v</w:t>
      </w:r>
      <w:r w:rsidRPr="00AB7131">
        <w:rPr>
          <w:rFonts w:ascii="Cambria" w:hAnsi="Cambria" w:cs="TrebuchetMS"/>
          <w:lang w:eastAsia="it-IT"/>
        </w:rPr>
        <w:t>ia e n. civ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_____________________________</w:t>
      </w:r>
      <w:r w:rsidRPr="00AB7131">
        <w:rPr>
          <w:rFonts w:ascii="Cambria" w:hAnsi="Cambria" w:cs="TrebuchetMS"/>
          <w:lang w:eastAsia="it-IT"/>
        </w:rPr>
        <w:t xml:space="preserve"> con unità operativa in</w:t>
      </w:r>
      <w:r w:rsidR="00E566D2" w:rsidRPr="00AB7131">
        <w:rPr>
          <w:rFonts w:ascii="Cambria" w:hAnsi="Cambria" w:cs="TrebuchetMS"/>
          <w:lang w:eastAsia="it-IT"/>
        </w:rPr>
        <w:t xml:space="preserve"> _____________________________</w:t>
      </w:r>
      <w:r w:rsidRPr="00AB7131">
        <w:rPr>
          <w:rFonts w:ascii="Cambria" w:hAnsi="Cambria" w:cs="TrebuchetMS"/>
          <w:lang w:eastAsia="it-IT"/>
        </w:rPr>
        <w:t>prov</w:t>
      </w:r>
      <w:r w:rsidR="00E566D2" w:rsidRPr="00AB7131">
        <w:rPr>
          <w:rFonts w:ascii="Cambria" w:hAnsi="Cambria" w:cs="TrebuchetMS"/>
          <w:lang w:eastAsia="it-IT"/>
        </w:rPr>
        <w:t>. _____________________________ C</w:t>
      </w:r>
      <w:r w:rsidRPr="00AB7131">
        <w:rPr>
          <w:rFonts w:ascii="Cambria" w:hAnsi="Cambria" w:cs="TrebuchetMS"/>
          <w:lang w:eastAsia="it-IT"/>
        </w:rPr>
        <w:t>ap</w:t>
      </w:r>
      <w:r w:rsidR="00E566D2" w:rsidRPr="00AB7131">
        <w:rPr>
          <w:rFonts w:ascii="Cambria" w:hAnsi="Cambria" w:cs="TrebuchetMS"/>
          <w:lang w:eastAsia="it-IT"/>
        </w:rPr>
        <w:t xml:space="preserve"> ________</w:t>
      </w:r>
      <w:r w:rsidRPr="00AB7131">
        <w:rPr>
          <w:rFonts w:ascii="Cambria" w:hAnsi="Cambria" w:cs="TrebuchetMS"/>
          <w:lang w:eastAsia="it-IT"/>
        </w:rPr>
        <w:t xml:space="preserve"> via </w:t>
      </w:r>
      <w:r w:rsidR="00A0176C" w:rsidRPr="00AB7131">
        <w:rPr>
          <w:rFonts w:ascii="Cambria" w:hAnsi="Cambria" w:cs="TrebuchetMS"/>
          <w:lang w:eastAsia="it-IT"/>
        </w:rPr>
        <w:t>_______________________</w:t>
      </w:r>
      <w:proofErr w:type="spellStart"/>
      <w:r w:rsidRPr="00AB7131">
        <w:rPr>
          <w:rFonts w:ascii="Cambria" w:hAnsi="Cambria" w:cs="TrebuchetMS"/>
          <w:lang w:eastAsia="it-IT"/>
        </w:rPr>
        <w:t>n.civ</w:t>
      </w:r>
      <w:r w:rsidR="00E566D2" w:rsidRPr="00AB7131">
        <w:rPr>
          <w:rFonts w:ascii="Cambria" w:hAnsi="Cambria" w:cs="TrebuchetMS"/>
          <w:lang w:eastAsia="it-IT"/>
        </w:rPr>
        <w:t>_____________</w:t>
      </w:r>
      <w:r w:rsidR="00881022">
        <w:rPr>
          <w:rFonts w:ascii="Cambria" w:hAnsi="Cambria" w:cs="TrebuchetMS"/>
          <w:lang w:eastAsia="it-IT"/>
        </w:rPr>
        <w:t>,</w:t>
      </w:r>
      <w:r w:rsidR="00CC3DCC">
        <w:rPr>
          <w:rFonts w:ascii="Cambria" w:hAnsi="Cambria" w:cs="TrebuchetMS"/>
          <w:lang w:eastAsia="it-IT"/>
        </w:rPr>
        <w:t>PEC</w:t>
      </w:r>
      <w:proofErr w:type="spellEnd"/>
      <w:r w:rsidR="00CC3DCC">
        <w:rPr>
          <w:rFonts w:ascii="Cambria" w:hAnsi="Cambria" w:cs="TrebuchetMS"/>
          <w:lang w:eastAsia="it-IT"/>
        </w:rPr>
        <w:t xml:space="preserve"> ________________________________, e-mail ___________________________________, Telefono__________________________________</w:t>
      </w:r>
    </w:p>
    <w:p w:rsidR="00A0176C" w:rsidRPr="00AB7131" w:rsidRDefault="00A0176C" w:rsidP="00A0176C">
      <w:pPr>
        <w:pStyle w:val="Default"/>
        <w:spacing w:before="120" w:after="120" w:line="288" w:lineRule="auto"/>
        <w:jc w:val="both"/>
        <w:rPr>
          <w:rFonts w:ascii="Cambria" w:hAnsi="Cambria" w:cs="TrebuchetMS"/>
          <w:lang w:eastAsia="it-IT"/>
        </w:rPr>
      </w:pPr>
    </w:p>
    <w:p w:rsidR="008263B5" w:rsidRPr="00AB7131" w:rsidRDefault="008263B5" w:rsidP="0020471E">
      <w:pPr>
        <w:autoSpaceDE w:val="0"/>
        <w:autoSpaceDN w:val="0"/>
        <w:adjustRightInd w:val="0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sz w:val="24"/>
          <w:szCs w:val="24"/>
          <w:lang w:eastAsia="it-IT"/>
        </w:rPr>
      </w:pPr>
      <w:r w:rsidRPr="00AB7131">
        <w:rPr>
          <w:rFonts w:ascii="Cambria" w:hAnsi="Cambria" w:cs="TrebuchetMS-Bold"/>
          <w:b/>
          <w:bCs/>
          <w:sz w:val="24"/>
          <w:szCs w:val="24"/>
          <w:lang w:eastAsia="it-IT"/>
        </w:rPr>
        <w:t>CHIEDE</w:t>
      </w:r>
    </w:p>
    <w:p w:rsidR="00C511B2" w:rsidRPr="00AB7131" w:rsidRDefault="00DC212A" w:rsidP="00FE68D0">
      <w:pPr>
        <w:pStyle w:val="Default"/>
        <w:numPr>
          <w:ilvl w:val="0"/>
          <w:numId w:val="29"/>
        </w:numPr>
        <w:spacing w:line="288" w:lineRule="auto"/>
        <w:jc w:val="both"/>
        <w:rPr>
          <w:rFonts w:ascii="Cambria" w:hAnsi="Cambria" w:cs="Calibri"/>
        </w:rPr>
      </w:pPr>
      <w:r w:rsidRPr="00AB7131">
        <w:rPr>
          <w:rFonts w:ascii="Cambria" w:hAnsi="Cambria" w:cs="Calibri"/>
        </w:rPr>
        <w:t>di accedere alla procedura di negoziazione per la concessione di agevolazioni</w:t>
      </w:r>
      <w:r w:rsidR="005C052F">
        <w:rPr>
          <w:rFonts w:ascii="Cambria" w:hAnsi="Cambria" w:cs="Calibri"/>
        </w:rPr>
        <w:t xml:space="preserve">, </w:t>
      </w:r>
      <w:r w:rsidR="005C052F" w:rsidRPr="00AB7131">
        <w:rPr>
          <w:rFonts w:ascii="Cambria" w:hAnsi="Cambria" w:cs="Calibri"/>
        </w:rPr>
        <w:t>per un importo c</w:t>
      </w:r>
      <w:r w:rsidR="005C052F">
        <w:rPr>
          <w:rFonts w:ascii="Cambria" w:hAnsi="Cambria" w:cs="Calibri"/>
        </w:rPr>
        <w:t xml:space="preserve">omplessivo pari a Euro </w:t>
      </w:r>
      <w:r w:rsidR="002B2FA6">
        <w:rPr>
          <w:rFonts w:ascii="Cambria" w:hAnsi="Cambria" w:cs="Calibri"/>
        </w:rPr>
        <w:t>______________________</w:t>
      </w:r>
      <w:r w:rsidR="005C052F">
        <w:rPr>
          <w:rFonts w:ascii="Cambria" w:hAnsi="Cambria" w:cs="Calibri"/>
        </w:rPr>
        <w:t>, a valere</w:t>
      </w:r>
      <w:r w:rsidR="00CC33D9">
        <w:rPr>
          <w:rFonts w:ascii="Cambria" w:hAnsi="Cambria" w:cs="Calibri"/>
        </w:rPr>
        <w:t xml:space="preserve"> </w:t>
      </w:r>
      <w:r w:rsidR="005C052F">
        <w:rPr>
          <w:rFonts w:ascii="Cambria" w:hAnsi="Cambria" w:cs="Calibri"/>
        </w:rPr>
        <w:t>su</w:t>
      </w:r>
      <w:r w:rsidR="00C23338" w:rsidRPr="00AB7131">
        <w:rPr>
          <w:rFonts w:ascii="Cambria" w:hAnsi="Cambria" w:cs="Calibri"/>
        </w:rPr>
        <w:t>ll’Avviso Pubblico per la pre</w:t>
      </w:r>
      <w:r w:rsidR="00B47948">
        <w:rPr>
          <w:rFonts w:ascii="Cambria" w:hAnsi="Cambria" w:cs="Calibri"/>
        </w:rPr>
        <w:t xml:space="preserve">sentazione e la selezione della Piattaforma </w:t>
      </w:r>
      <w:r w:rsidR="00C23338" w:rsidRPr="00AB7131">
        <w:rPr>
          <w:rFonts w:ascii="Cambria" w:hAnsi="Cambria" w:cs="Calibri"/>
        </w:rPr>
        <w:t>per la “Mobilità Sostenibile e Sicura”</w:t>
      </w:r>
      <w:r w:rsidR="005C052F">
        <w:rPr>
          <w:rFonts w:ascii="Cambria" w:hAnsi="Cambria" w:cs="Calibri"/>
        </w:rPr>
        <w:t>,</w:t>
      </w:r>
      <w:r w:rsidR="00C23338" w:rsidRPr="00AB7131">
        <w:rPr>
          <w:rFonts w:ascii="Cambria" w:hAnsi="Cambria" w:cs="Calibri"/>
        </w:rPr>
        <w:t xml:space="preserve"> per la realizzazione del Piano di sviluppo strategico denominato “_______________________”,così come dettagliato nella Relazione illustrativa allegata alla presente istanza di accesso</w:t>
      </w:r>
      <w:r w:rsidR="005C052F">
        <w:rPr>
          <w:rFonts w:ascii="Cambria" w:hAnsi="Cambria" w:cs="Calibri"/>
        </w:rPr>
        <w:t xml:space="preserve">, </w:t>
      </w:r>
      <w:r w:rsidR="00C23338" w:rsidRPr="00AB7131">
        <w:rPr>
          <w:rFonts w:ascii="Cambria" w:hAnsi="Cambria" w:cs="Calibri"/>
        </w:rPr>
        <w:t>articolato nei seguenti Piani progettuali:</w:t>
      </w:r>
    </w:p>
    <w:p w:rsidR="00C23338" w:rsidRDefault="00C23338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5C052F" w:rsidRDefault="005C052F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CC3DCC" w:rsidRDefault="00CC3DCC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CC3DCC" w:rsidRDefault="00CC3DCC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CC3DCC" w:rsidRDefault="00CC3DCC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CC3DCC" w:rsidRDefault="00CC3DCC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5C052F" w:rsidRDefault="005C052F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p w:rsidR="005C052F" w:rsidRPr="00AB7131" w:rsidRDefault="005C052F" w:rsidP="00844B90">
      <w:pPr>
        <w:pStyle w:val="Default"/>
        <w:spacing w:line="288" w:lineRule="auto"/>
        <w:jc w:val="both"/>
        <w:rPr>
          <w:rFonts w:ascii="Cambria" w:hAnsi="Cambria"/>
          <w:bCs/>
        </w:rPr>
      </w:pP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176"/>
        <w:gridCol w:w="2039"/>
        <w:gridCol w:w="1396"/>
        <w:gridCol w:w="1177"/>
        <w:gridCol w:w="1427"/>
      </w:tblGrid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lastRenderedPageBreak/>
              <w:t xml:space="preserve">Denominazione </w:t>
            </w:r>
            <w:r w:rsidR="004C4DFB" w:rsidRPr="004C4DFB">
              <w:rPr>
                <w:rFonts w:ascii="Cambria" w:hAnsi="Cambria" w:cs="Calibri"/>
                <w:b/>
              </w:rPr>
              <w:t xml:space="preserve">Beneficiario </w:t>
            </w:r>
            <w:r w:rsidR="004C4DFB" w:rsidRPr="001925FE">
              <w:rPr>
                <w:rFonts w:ascii="Cambria" w:hAnsi="Cambria" w:cs="Calibri"/>
                <w:i/>
                <w:sz w:val="20"/>
                <w:szCs w:val="20"/>
              </w:rPr>
              <w:t>(cfr. par. 2.1 Avviso)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Tipologia Piano progettuale</w:t>
            </w:r>
          </w:p>
          <w:p w:rsidR="005C052F" w:rsidRPr="004C4DFB" w:rsidRDefault="004C4DFB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1925FE">
              <w:rPr>
                <w:rFonts w:ascii="Cambria" w:hAnsi="Cambria" w:cs="Calibri"/>
                <w:i/>
                <w:sz w:val="20"/>
                <w:szCs w:val="20"/>
              </w:rPr>
              <w:t>(cfr. par. 3.1)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Contributo richiesto</w:t>
            </w:r>
          </w:p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(euro)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Cofinanziamento privato</w:t>
            </w:r>
          </w:p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(euro)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Totale investimento</w:t>
            </w:r>
          </w:p>
          <w:p w:rsidR="005C052F" w:rsidRPr="004C4DFB" w:rsidRDefault="005C052F" w:rsidP="001925FE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jc w:val="center"/>
              <w:rPr>
                <w:rFonts w:ascii="Cambria" w:hAnsi="Cambria" w:cs="Calibri"/>
                <w:b/>
              </w:rPr>
            </w:pPr>
            <w:r w:rsidRPr="004C4DFB">
              <w:rPr>
                <w:rFonts w:ascii="Cambria" w:hAnsi="Cambria" w:cs="Calibri"/>
                <w:b/>
              </w:rPr>
              <w:t>(euro)</w:t>
            </w: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  <w:b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FE68D0" w:rsidRPr="005C052F" w:rsidRDefault="00FE68D0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91"/>
          <w:jc w:val="center"/>
        </w:trPr>
        <w:tc>
          <w:tcPr>
            <w:tcW w:w="317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17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</w:rPr>
            </w:pPr>
          </w:p>
        </w:tc>
      </w:tr>
      <w:tr w:rsidR="005C052F" w:rsidRPr="00AB7131" w:rsidTr="005C052F">
        <w:trPr>
          <w:trHeight w:val="248"/>
          <w:jc w:val="center"/>
        </w:trPr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rPr>
                <w:rFonts w:ascii="Cambria" w:hAnsi="Cambria" w:cs="Calibri"/>
                <w:b/>
              </w:rPr>
            </w:pPr>
            <w:r w:rsidRPr="005C052F">
              <w:rPr>
                <w:rFonts w:ascii="Cambria" w:hAnsi="Cambria" w:cs="Calibri"/>
                <w:b/>
              </w:rPr>
              <w:t>TOTALE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rFonts w:ascii="Cambria" w:hAnsi="Cambria" w:cs="Calibri"/>
                <w:b/>
              </w:rPr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rFonts w:ascii="Cambria" w:hAnsi="Cambria" w:cs="Calibri"/>
                <w:b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rFonts w:ascii="Cambria" w:hAnsi="Cambria" w:cs="Calibri"/>
                <w:b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3338" w:rsidRPr="005C052F" w:rsidRDefault="00C23338" w:rsidP="00FE68D0">
            <w:pPr>
              <w:widowControl w:val="0"/>
              <w:autoSpaceDE w:val="0"/>
              <w:autoSpaceDN w:val="0"/>
              <w:adjustRightInd w:val="0"/>
              <w:spacing w:after="0" w:line="260" w:lineRule="atLeast"/>
              <w:ind w:right="382"/>
              <w:rPr>
                <w:rFonts w:ascii="Cambria" w:hAnsi="Cambria" w:cs="Calibri"/>
                <w:b/>
              </w:rPr>
            </w:pPr>
          </w:p>
        </w:tc>
      </w:tr>
    </w:tbl>
    <w:p w:rsidR="008263B5" w:rsidRPr="00AB7131" w:rsidRDefault="008263B5" w:rsidP="00CB6BA2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-Bold"/>
          <w:b/>
          <w:bCs/>
          <w:sz w:val="24"/>
          <w:szCs w:val="24"/>
          <w:lang w:eastAsia="it-IT"/>
        </w:rPr>
      </w:pPr>
    </w:p>
    <w:p w:rsidR="008263B5" w:rsidRPr="00AB7131" w:rsidRDefault="008263B5" w:rsidP="00CB6BA2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"/>
          <w:sz w:val="24"/>
          <w:szCs w:val="24"/>
          <w:lang w:eastAsia="it-IT"/>
        </w:rPr>
      </w:pPr>
      <w:r w:rsidRPr="00CC3DCC">
        <w:rPr>
          <w:rFonts w:ascii="Cambria" w:hAnsi="Cambria" w:cs="TrebuchetMS"/>
          <w:sz w:val="24"/>
          <w:szCs w:val="24"/>
          <w:lang w:eastAsia="it-IT"/>
        </w:rPr>
        <w:t>A tal fine</w:t>
      </w:r>
      <w:r w:rsidR="00FE68D0" w:rsidRPr="00CC3DCC">
        <w:rPr>
          <w:rFonts w:ascii="Cambria" w:hAnsi="Cambria" w:cs="TrebuchetMS"/>
          <w:sz w:val="24"/>
          <w:szCs w:val="24"/>
          <w:lang w:eastAsia="it-IT"/>
        </w:rPr>
        <w:t>,</w:t>
      </w:r>
      <w:r w:rsidRPr="00CC3DCC">
        <w:rPr>
          <w:rFonts w:ascii="Cambria" w:hAnsi="Cambria" w:cs="TrebuchetMS"/>
          <w:sz w:val="24"/>
          <w:szCs w:val="24"/>
          <w:lang w:eastAsia="it-IT"/>
        </w:rPr>
        <w:t xml:space="preserve"> il sottoscritto, consapevole della responsabilità penale in cui incorr</w:t>
      </w:r>
      <w:r w:rsidR="0011248B" w:rsidRPr="00CC3DCC">
        <w:rPr>
          <w:rFonts w:ascii="Cambria" w:hAnsi="Cambria" w:cs="TrebuchetMS"/>
          <w:sz w:val="24"/>
          <w:szCs w:val="24"/>
          <w:lang w:eastAsia="it-IT"/>
        </w:rPr>
        <w:t>e</w:t>
      </w:r>
      <w:r w:rsidRPr="00CC3DCC">
        <w:rPr>
          <w:rFonts w:ascii="Cambria" w:hAnsi="Cambria" w:cs="TrebuchetMS"/>
          <w:sz w:val="24"/>
          <w:szCs w:val="24"/>
          <w:lang w:eastAsia="it-IT"/>
        </w:rPr>
        <w:t xml:space="preserve"> in caso di dichiarazioni mendaci, ai sensi e per gli effetti dell’art. 47 e 76 del decreto del Presidente della Repubblica 28/12/2000, n. 445, nonché degli altri effetti previsti dall’art. 75 del medesimo DPR.</w:t>
      </w:r>
    </w:p>
    <w:p w:rsidR="008263B5" w:rsidRPr="00AB7131" w:rsidRDefault="008263B5" w:rsidP="0020471E">
      <w:pPr>
        <w:autoSpaceDE w:val="0"/>
        <w:autoSpaceDN w:val="0"/>
        <w:adjustRightInd w:val="0"/>
        <w:spacing w:before="120" w:after="120" w:line="288" w:lineRule="auto"/>
        <w:jc w:val="center"/>
        <w:outlineLvl w:val="0"/>
        <w:rPr>
          <w:rFonts w:ascii="Cambria" w:hAnsi="Cambria" w:cs="TrebuchetMS"/>
          <w:b/>
          <w:sz w:val="24"/>
          <w:szCs w:val="24"/>
          <w:lang w:eastAsia="it-IT"/>
        </w:rPr>
      </w:pPr>
      <w:r w:rsidRPr="00AB7131">
        <w:rPr>
          <w:rFonts w:ascii="Cambria" w:hAnsi="Cambria" w:cs="TrebuchetMS"/>
          <w:b/>
          <w:sz w:val="24"/>
          <w:szCs w:val="24"/>
          <w:lang w:eastAsia="it-IT"/>
        </w:rPr>
        <w:t>DICHIARA</w:t>
      </w:r>
      <w:r w:rsidR="0011248B">
        <w:rPr>
          <w:rFonts w:ascii="Cambria" w:hAnsi="Cambria" w:cs="TrebuchetMS"/>
          <w:b/>
          <w:sz w:val="24"/>
          <w:szCs w:val="24"/>
          <w:lang w:eastAsia="it-IT"/>
        </w:rPr>
        <w:t xml:space="preserve"> DI</w:t>
      </w:r>
    </w:p>
    <w:p w:rsidR="005D5F82" w:rsidRPr="00AB7131" w:rsidRDefault="005D5F82" w:rsidP="00FC4A99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 w:rsidRPr="00AB7131">
        <w:rPr>
          <w:lang w:eastAsia="it-IT"/>
        </w:rPr>
        <w:t xml:space="preserve">avere nella propria compagine almeno </w:t>
      </w:r>
      <w:r w:rsidR="00DD351B">
        <w:rPr>
          <w:lang w:eastAsia="it-IT"/>
        </w:rPr>
        <w:t xml:space="preserve">10 soggetti, tra cui </w:t>
      </w:r>
      <w:r w:rsidR="00867FBE">
        <w:rPr>
          <w:lang w:eastAsia="it-IT"/>
        </w:rPr>
        <w:t>almeno 3GI</w:t>
      </w:r>
      <w:r w:rsidRPr="00AB7131">
        <w:rPr>
          <w:lang w:eastAsia="it-IT"/>
        </w:rPr>
        <w:t xml:space="preserve">, </w:t>
      </w:r>
      <w:r w:rsidR="00867FBE">
        <w:rPr>
          <w:lang w:eastAsia="it-IT"/>
        </w:rPr>
        <w:t>4</w:t>
      </w:r>
      <w:r w:rsidRPr="00AB7131">
        <w:rPr>
          <w:lang w:eastAsia="it-IT"/>
        </w:rPr>
        <w:t xml:space="preserve"> PMI e un Organismo di ricerca e diffusione della conoscenza;</w:t>
      </w:r>
    </w:p>
    <w:p w:rsidR="00867FBE" w:rsidRPr="0061543D" w:rsidRDefault="00867FBE" w:rsidP="00867FBE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 w:rsidRPr="0061543D">
        <w:rPr>
          <w:lang w:eastAsia="it-IT"/>
        </w:rPr>
        <w:t>avere tra le finalità statutarie il coordinamento delle attività di ricerca, sviluppo e innovazione dei consorziati/soggetti aggregati e la valorizzazione dei risultati di ricerca e innovazione da essi raggiunti;</w:t>
      </w:r>
    </w:p>
    <w:p w:rsidR="00867FBE" w:rsidRDefault="00867FBE" w:rsidP="00867FBE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 w:rsidRPr="0061543D">
        <w:rPr>
          <w:lang w:eastAsia="it-IT"/>
        </w:rPr>
        <w:t xml:space="preserve">avere sottoscritto un Protocollo di intesa con uno dei Comuni selezionati ai sensi del Decreto Dirigenziale n. 325/2018 ai fini della localizzazione e della sperimentazione degli interventi agevolati; </w:t>
      </w:r>
    </w:p>
    <w:p w:rsidR="004C4DFB" w:rsidRDefault="00867FBE" w:rsidP="004C4DFB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 w:rsidRPr="0061543D">
        <w:rPr>
          <w:lang w:eastAsia="it-IT"/>
        </w:rPr>
        <w:t xml:space="preserve">avere svolto attività di sensibilizzazione e animazione ai fini di un’ampia partecipazione e adesione delle imprese e degli organismi di ricerca alla </w:t>
      </w:r>
      <w:r>
        <w:rPr>
          <w:lang w:eastAsia="it-IT"/>
        </w:rPr>
        <w:t>P</w:t>
      </w:r>
      <w:r w:rsidRPr="0061543D">
        <w:rPr>
          <w:lang w:eastAsia="it-IT"/>
        </w:rPr>
        <w:t>iattaforma per la Mobilità Sostenibile e Sicura;</w:t>
      </w:r>
    </w:p>
    <w:p w:rsidR="00867FBE" w:rsidRDefault="004C4DFB" w:rsidP="004C4DFB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>
        <w:rPr>
          <w:lang w:eastAsia="it-IT"/>
        </w:rPr>
        <w:t xml:space="preserve">aver sottoscritto apposito Accordo con i soggetti che hanno manifestato interesse all’adesione </w:t>
      </w:r>
      <w:r w:rsidRPr="0061543D">
        <w:rPr>
          <w:lang w:eastAsia="it-IT"/>
        </w:rPr>
        <w:t xml:space="preserve">alla </w:t>
      </w:r>
      <w:r>
        <w:rPr>
          <w:lang w:eastAsia="it-IT"/>
        </w:rPr>
        <w:t>P</w:t>
      </w:r>
      <w:r w:rsidRPr="0061543D">
        <w:rPr>
          <w:lang w:eastAsia="it-IT"/>
        </w:rPr>
        <w:t>iattaforma per la Mobilità Sostenibile e Sicura</w:t>
      </w:r>
      <w:r>
        <w:rPr>
          <w:lang w:eastAsia="it-IT"/>
        </w:rPr>
        <w:t>;</w:t>
      </w:r>
    </w:p>
    <w:p w:rsidR="00EA57F3" w:rsidRPr="00E00081" w:rsidRDefault="00EA57F3" w:rsidP="00E00081">
      <w:pPr>
        <w:pStyle w:val="Paragrafoelenco"/>
        <w:numPr>
          <w:ilvl w:val="0"/>
          <w:numId w:val="31"/>
        </w:numPr>
        <w:tabs>
          <w:tab w:val="clear" w:pos="1276"/>
          <w:tab w:val="left" w:pos="567"/>
        </w:tabs>
        <w:ind w:left="567" w:hanging="567"/>
        <w:rPr>
          <w:lang w:eastAsia="it-IT"/>
        </w:rPr>
      </w:pPr>
      <w:r w:rsidRPr="00E00081">
        <w:rPr>
          <w:lang w:eastAsia="it-IT"/>
        </w:rPr>
        <w:t>aver verificato che i suddetti soggetti partner/aggregato non partecipano</w:t>
      </w:r>
      <w:ins w:id="0" w:author="Massimiliano Maione" w:date="2019-05-05T17:59:00Z">
        <w:r w:rsidR="00364B6F">
          <w:rPr>
            <w:lang w:eastAsia="it-IT"/>
          </w:rPr>
          <w:t>,</w:t>
        </w:r>
      </w:ins>
      <w:r w:rsidRPr="00E00081">
        <w:rPr>
          <w:lang w:eastAsia="it-IT"/>
        </w:rPr>
        <w:t xml:space="preserve"> anche attraverso forme di partecipazione indiretta</w:t>
      </w:r>
      <w:ins w:id="1" w:author="Massimiliano Maione" w:date="2019-05-05T17:59:00Z">
        <w:r w:rsidR="00364B6F">
          <w:rPr>
            <w:lang w:eastAsia="it-IT"/>
          </w:rPr>
          <w:t>,</w:t>
        </w:r>
      </w:ins>
      <w:r w:rsidRPr="00E00081">
        <w:rPr>
          <w:lang w:eastAsia="it-IT"/>
        </w:rPr>
        <w:t xml:space="preserve"> a</w:t>
      </w:r>
      <w:ins w:id="2" w:author="Massimiliano Maione" w:date="2019-05-05T17:58:00Z">
        <w:r w:rsidR="00364B6F">
          <w:rPr>
            <w:lang w:eastAsia="it-IT"/>
          </w:rPr>
          <w:t xml:space="preserve"> </w:t>
        </w:r>
      </w:ins>
      <w:ins w:id="3" w:author="Massimiliano Maione" w:date="2019-05-05T17:59:00Z">
        <w:r w:rsidR="00364B6F">
          <w:rPr>
            <w:lang w:eastAsia="it-IT"/>
          </w:rPr>
          <w:t xml:space="preserve">alcun altro </w:t>
        </w:r>
      </w:ins>
      <w:ins w:id="4" w:author="Massimiliano Maione" w:date="2019-05-05T17:58:00Z">
        <w:r w:rsidR="00364B6F">
          <w:rPr>
            <w:lang w:eastAsia="it-IT"/>
          </w:rPr>
          <w:t>Piano Progettual</w:t>
        </w:r>
      </w:ins>
      <w:ins w:id="5" w:author="Massimiliano Maione" w:date="2019-05-05T18:11:00Z">
        <w:r w:rsidR="002549AC">
          <w:rPr>
            <w:lang w:eastAsia="it-IT"/>
          </w:rPr>
          <w:t>e</w:t>
        </w:r>
      </w:ins>
      <w:ins w:id="6" w:author="Massimiliano Maione" w:date="2019-05-05T17:58:00Z">
        <w:r w:rsidR="00364B6F">
          <w:rPr>
            <w:lang w:eastAsia="it-IT"/>
          </w:rPr>
          <w:t xml:space="preserve"> presentat</w:t>
        </w:r>
      </w:ins>
      <w:ins w:id="7" w:author="Massimiliano Maione" w:date="2019-05-05T18:11:00Z">
        <w:r w:rsidR="002549AC">
          <w:rPr>
            <w:lang w:eastAsia="it-IT"/>
          </w:rPr>
          <w:t>o</w:t>
        </w:r>
      </w:ins>
      <w:ins w:id="8" w:author="Massimiliano Maione" w:date="2019-05-05T17:58:00Z">
        <w:r w:rsidR="00364B6F">
          <w:rPr>
            <w:lang w:eastAsia="it-IT"/>
          </w:rPr>
          <w:t xml:space="preserve"> </w:t>
        </w:r>
      </w:ins>
      <w:r w:rsidRPr="00E00081">
        <w:rPr>
          <w:lang w:eastAsia="it-IT"/>
        </w:rPr>
        <w:t>d</w:t>
      </w:r>
      <w:ins w:id="9" w:author="Massimiliano Maione" w:date="2019-05-05T17:58:00Z">
        <w:r w:rsidR="00364B6F">
          <w:rPr>
            <w:lang w:eastAsia="it-IT"/>
          </w:rPr>
          <w:t>a</w:t>
        </w:r>
      </w:ins>
      <w:r w:rsidRPr="00E00081">
        <w:rPr>
          <w:lang w:eastAsia="it-IT"/>
        </w:rPr>
        <w:t xml:space="preserve"> </w:t>
      </w:r>
      <w:ins w:id="10" w:author="Massimiliano Maione" w:date="2019-05-05T18:06:00Z">
        <w:r w:rsidR="00AA4C44">
          <w:rPr>
            <w:lang w:eastAsia="it-IT"/>
          </w:rPr>
          <w:t xml:space="preserve">costituiti/costituendi </w:t>
        </w:r>
      </w:ins>
      <w:ins w:id="11" w:author="Massimiliano Maione" w:date="2019-05-05T17:59:00Z">
        <w:r w:rsidR="00364B6F">
          <w:rPr>
            <w:lang w:eastAsia="it-IT"/>
          </w:rPr>
          <w:t xml:space="preserve">Soggetti Gestori di </w:t>
        </w:r>
      </w:ins>
      <w:r w:rsidRPr="00E00081">
        <w:rPr>
          <w:lang w:eastAsia="it-IT"/>
        </w:rPr>
        <w:t xml:space="preserve">altre </w:t>
      </w:r>
      <w:r w:rsidR="00E00081" w:rsidRPr="00E00081">
        <w:rPr>
          <w:lang w:eastAsia="it-IT"/>
        </w:rPr>
        <w:t>P</w:t>
      </w:r>
      <w:r w:rsidRPr="00E00081">
        <w:rPr>
          <w:lang w:eastAsia="it-IT"/>
        </w:rPr>
        <w:t xml:space="preserve">iattaforme </w:t>
      </w:r>
      <w:r w:rsidR="00E00081" w:rsidRPr="00E00081">
        <w:rPr>
          <w:lang w:eastAsia="it-IT"/>
        </w:rPr>
        <w:t>tecnologic</w:t>
      </w:r>
      <w:ins w:id="12" w:author="Massimiliano Maione" w:date="2019-05-05T18:11:00Z">
        <w:r w:rsidR="002549AC">
          <w:rPr>
            <w:lang w:eastAsia="it-IT"/>
          </w:rPr>
          <w:t>he</w:t>
        </w:r>
      </w:ins>
      <w:del w:id="13" w:author="Massimiliano Maione" w:date="2019-05-05T18:11:00Z">
        <w:r w:rsidR="00E00081" w:rsidRPr="00E00081" w:rsidDel="002549AC">
          <w:rPr>
            <w:lang w:eastAsia="it-IT"/>
          </w:rPr>
          <w:delText>a</w:delText>
        </w:r>
      </w:del>
      <w:bookmarkStart w:id="14" w:name="_GoBack"/>
      <w:bookmarkEnd w:id="14"/>
      <w:r w:rsidR="00E00081" w:rsidRPr="00E00081">
        <w:rPr>
          <w:lang w:eastAsia="it-IT"/>
        </w:rPr>
        <w:t xml:space="preserve"> di filiera </w:t>
      </w:r>
      <w:del w:id="15" w:author="Massimiliano Maione" w:date="2019-05-05T17:58:00Z">
        <w:r w:rsidR="00E00081" w:rsidDel="00364B6F">
          <w:rPr>
            <w:lang w:eastAsia="it-IT"/>
          </w:rPr>
          <w:delText xml:space="preserve"> </w:delText>
        </w:r>
      </w:del>
      <w:r w:rsidR="00E00081" w:rsidRPr="00E00081">
        <w:rPr>
          <w:lang w:eastAsia="it-IT"/>
        </w:rPr>
        <w:t xml:space="preserve">“Mobilità Sostenibile e Sicura” </w:t>
      </w:r>
      <w:r w:rsidRPr="00E00081">
        <w:rPr>
          <w:lang w:eastAsia="it-IT"/>
        </w:rPr>
        <w:t>candidat</w:t>
      </w:r>
      <w:ins w:id="16" w:author="Massimiliano Maione" w:date="2019-05-05T17:59:00Z">
        <w:r w:rsidR="00364B6F">
          <w:rPr>
            <w:lang w:eastAsia="it-IT"/>
          </w:rPr>
          <w:t>i</w:t>
        </w:r>
      </w:ins>
      <w:del w:id="17" w:author="Massimiliano Maione" w:date="2019-05-05T17:59:00Z">
        <w:r w:rsidRPr="00E00081" w:rsidDel="00364B6F">
          <w:rPr>
            <w:lang w:eastAsia="it-IT"/>
          </w:rPr>
          <w:delText>e</w:delText>
        </w:r>
      </w:del>
      <w:r w:rsidRPr="00E00081">
        <w:rPr>
          <w:lang w:eastAsia="it-IT"/>
        </w:rPr>
        <w:t xml:space="preserve"> alle agevolazioni di cui all’Avviso </w:t>
      </w:r>
    </w:p>
    <w:p w:rsidR="008263B5" w:rsidRPr="00AB7131" w:rsidRDefault="008263B5" w:rsidP="00CB6BA2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Cambria" w:hAnsi="Cambria" w:cs="TrebuchetMS-Bold"/>
          <w:b/>
          <w:bCs/>
          <w:sz w:val="24"/>
          <w:szCs w:val="24"/>
          <w:lang w:eastAsia="it-IT"/>
        </w:rPr>
      </w:pPr>
    </w:p>
    <w:p w:rsidR="008263B5" w:rsidRPr="00AB7131" w:rsidRDefault="00655408" w:rsidP="0020471E">
      <w:pPr>
        <w:autoSpaceDE w:val="0"/>
        <w:autoSpaceDN w:val="0"/>
        <w:adjustRightInd w:val="0"/>
        <w:spacing w:before="120" w:after="120" w:line="288" w:lineRule="auto"/>
        <w:jc w:val="center"/>
        <w:outlineLvl w:val="0"/>
        <w:rPr>
          <w:rFonts w:ascii="Cambria" w:hAnsi="Cambria" w:cs="TrebuchetMS"/>
          <w:b/>
          <w:sz w:val="24"/>
          <w:szCs w:val="24"/>
          <w:lang w:eastAsia="it-IT"/>
        </w:rPr>
      </w:pPr>
      <w:r w:rsidRPr="00AB7131">
        <w:rPr>
          <w:rFonts w:ascii="Cambria" w:hAnsi="Cambria" w:cs="TrebuchetMS"/>
          <w:b/>
          <w:sz w:val="24"/>
          <w:szCs w:val="24"/>
          <w:lang w:eastAsia="it-IT"/>
        </w:rPr>
        <w:t>SI IMPEGNA</w:t>
      </w:r>
      <w:r w:rsidR="00FC4A99" w:rsidRPr="00AB7131">
        <w:rPr>
          <w:rFonts w:ascii="Cambria" w:hAnsi="Cambria" w:cs="TrebuchetMS"/>
          <w:b/>
          <w:sz w:val="24"/>
          <w:szCs w:val="24"/>
          <w:lang w:eastAsia="it-IT"/>
        </w:rPr>
        <w:t xml:space="preserve"> A</w:t>
      </w:r>
    </w:p>
    <w:p w:rsidR="00AB7131" w:rsidRPr="00AB7131" w:rsidRDefault="00AB7131" w:rsidP="00AB7131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lastRenderedPageBreak/>
        <w:t>accettare e rispettare senza riserva i termini, le condizioni e le prescrizioni contenute nell’Avviso e negli allegati che ne formano parte integrante;</w:t>
      </w:r>
    </w:p>
    <w:p w:rsidR="00E566D2" w:rsidRPr="00AB7131" w:rsidRDefault="005D5F82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mantenere la forma associata, nonché in uno con ciascun soggetto partner, una stabile organizzazione in Regione Campania, per almeno cinque anni dal termine effettivo di conclusione dei progetti</w:t>
      </w:r>
      <w:r w:rsidR="00AB7131" w:rsidRPr="00AB7131">
        <w:rPr>
          <w:rFonts w:ascii="Cambria" w:hAnsi="Cambria"/>
          <w:sz w:val="24"/>
          <w:szCs w:val="24"/>
        </w:rPr>
        <w:t>;</w:t>
      </w:r>
    </w:p>
    <w:p w:rsidR="008263B5" w:rsidRPr="00AB7131" w:rsidRDefault="008263B5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corrispondere puntualmente alle eventuali richieste di integrazioni, precisazioni e chiarimenti da parte dell’Ente Regione;</w:t>
      </w:r>
    </w:p>
    <w:p w:rsidR="00FC4A99" w:rsidRPr="00AB7131" w:rsidRDefault="00FC4A99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consentire, in ogni fase del procedimento, alla Regione o a soggetti da essa delegati o incaricati, di effettuare controlli ed ispezioni al fine di verificare le condizioni per la fruizione ed il mantenimento delle agevolazioni, nonché l’attuazione delle attività finanziate;</w:t>
      </w:r>
    </w:p>
    <w:p w:rsidR="00FC4A99" w:rsidRPr="00AB7131" w:rsidRDefault="00FC4A99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comunicare preventivamente, anche ai fini di eventuali autorizzazioni da parte della Regione, qualunque variazione della sede, dell’attività e della compagine sociale/associativa;</w:t>
      </w:r>
    </w:p>
    <w:p w:rsidR="00FC4A99" w:rsidRPr="00AB7131" w:rsidRDefault="00FC4A99" w:rsidP="00AB7131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dare tempestiva comunicazione alla Regione dell'eventuale richiesta di ammissione a procedure concorsuali, o della proposizione di istanze di fallimento o di azioni giudiziarie da parte di terzi;</w:t>
      </w:r>
    </w:p>
    <w:p w:rsidR="00FC4A99" w:rsidRPr="00AB7131" w:rsidRDefault="00FC4A99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comunicare eventuali variazioni che incidano sull’attribuzione ed il mantenimento dell</w:t>
      </w:r>
      <w:r w:rsidR="0011248B">
        <w:rPr>
          <w:rFonts w:ascii="Cambria" w:hAnsi="Cambria"/>
          <w:sz w:val="24"/>
          <w:szCs w:val="24"/>
        </w:rPr>
        <w:t>e</w:t>
      </w:r>
      <w:r w:rsidRPr="00AB7131">
        <w:rPr>
          <w:rFonts w:ascii="Cambria" w:hAnsi="Cambria"/>
          <w:sz w:val="24"/>
          <w:szCs w:val="24"/>
        </w:rPr>
        <w:t xml:space="preserve"> priorità di cui ai criteri di selezione;</w:t>
      </w:r>
    </w:p>
    <w:p w:rsidR="00FC4A99" w:rsidRPr="00AB7131" w:rsidRDefault="00FC4A99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accettare di essere incluso nell’elenco dei soggetti beneficiari, pubblicato sui portali istituzionali della Regione, dello Stato e dell’Unione europea, dei dati in formato aperto relativi al beneficiario e al progetto cofinanziato (l’elenco dei dati è riportato nell’ Allegato XII, punto 1 del Regolamento (UE) n. 1303/2013);</w:t>
      </w:r>
    </w:p>
    <w:p w:rsidR="00FC4A99" w:rsidRPr="00AB7131" w:rsidRDefault="00FC4A99" w:rsidP="00FC4A99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AB7131">
        <w:rPr>
          <w:rFonts w:ascii="Cambria" w:hAnsi="Cambria"/>
          <w:sz w:val="24"/>
          <w:szCs w:val="24"/>
        </w:rPr>
        <w:t>trasmettere i dati di monitoraggio finanziario, procedurale e fisico secondo quanto definito dall'Amministrazione Regionale.</w:t>
      </w:r>
    </w:p>
    <w:p w:rsidR="008263B5" w:rsidRPr="00AB7131" w:rsidRDefault="008263B5" w:rsidP="00CB6BA2">
      <w:pPr>
        <w:autoSpaceDE w:val="0"/>
        <w:autoSpaceDN w:val="0"/>
        <w:adjustRightInd w:val="0"/>
        <w:spacing w:before="120" w:after="120" w:line="288" w:lineRule="auto"/>
        <w:rPr>
          <w:rFonts w:ascii="Cambria" w:hAnsi="Cambria" w:cs="TrebuchetMS-Bold"/>
          <w:b/>
          <w:bCs/>
          <w:sz w:val="24"/>
          <w:szCs w:val="24"/>
          <w:lang w:eastAsia="it-IT"/>
        </w:rPr>
      </w:pPr>
    </w:p>
    <w:p w:rsidR="00FC4A99" w:rsidRDefault="0011248B" w:rsidP="0020471E">
      <w:pPr>
        <w:autoSpaceDE w:val="0"/>
        <w:autoSpaceDN w:val="0"/>
        <w:adjustRightInd w:val="0"/>
        <w:spacing w:before="120" w:after="120" w:line="288" w:lineRule="auto"/>
        <w:jc w:val="center"/>
        <w:outlineLvl w:val="0"/>
        <w:rPr>
          <w:rFonts w:ascii="Cambria" w:hAnsi="Cambria" w:cs="TrebuchetMS-Bold"/>
          <w:b/>
          <w:bCs/>
          <w:sz w:val="24"/>
          <w:szCs w:val="24"/>
          <w:lang w:eastAsia="it-IT"/>
        </w:rPr>
      </w:pPr>
      <w:r>
        <w:rPr>
          <w:rFonts w:ascii="Cambria" w:hAnsi="Cambria" w:cs="TrebuchetMS-Bold"/>
          <w:b/>
          <w:bCs/>
          <w:sz w:val="24"/>
          <w:szCs w:val="24"/>
          <w:lang w:eastAsia="it-IT"/>
        </w:rPr>
        <w:t>DICHIARA, altresì, di</w:t>
      </w:r>
    </w:p>
    <w:p w:rsidR="007733BF" w:rsidRDefault="0011248B" w:rsidP="007733BF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7733BF">
        <w:rPr>
          <w:rFonts w:ascii="Cambria" w:hAnsi="Cambria"/>
          <w:sz w:val="24"/>
          <w:szCs w:val="24"/>
        </w:rPr>
        <w:t xml:space="preserve">essere informato </w:t>
      </w:r>
      <w:r w:rsidR="007733BF" w:rsidRPr="007733BF">
        <w:rPr>
          <w:rFonts w:ascii="Cambria" w:hAnsi="Cambria"/>
          <w:sz w:val="24"/>
          <w:szCs w:val="24"/>
        </w:rPr>
        <w:t>che</w:t>
      </w:r>
      <w:r w:rsidR="007733BF">
        <w:rPr>
          <w:rFonts w:ascii="Cambria" w:hAnsi="Cambria"/>
          <w:sz w:val="24"/>
          <w:szCs w:val="24"/>
        </w:rPr>
        <w:t>:</w:t>
      </w:r>
    </w:p>
    <w:p w:rsidR="007733BF" w:rsidRDefault="007733BF" w:rsidP="007733BF">
      <w:pPr>
        <w:numPr>
          <w:ilvl w:val="1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007733BF">
        <w:rPr>
          <w:rFonts w:ascii="Cambria" w:hAnsi="Cambria"/>
          <w:sz w:val="24"/>
          <w:szCs w:val="24"/>
        </w:rPr>
        <w:t xml:space="preserve"> dati personali forniti </w:t>
      </w:r>
      <w:r>
        <w:rPr>
          <w:rFonts w:ascii="Cambria" w:hAnsi="Cambria"/>
          <w:sz w:val="24"/>
          <w:szCs w:val="24"/>
        </w:rPr>
        <w:t>per la partecipazione</w:t>
      </w:r>
      <w:r w:rsidR="00E00081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a</w:t>
      </w:r>
      <w:r w:rsidRPr="007733BF">
        <w:rPr>
          <w:rFonts w:ascii="Cambria" w:hAnsi="Cambria"/>
          <w:sz w:val="24"/>
          <w:szCs w:val="24"/>
        </w:rPr>
        <w:t>l</w:t>
      </w:r>
      <w:r>
        <w:rPr>
          <w:rFonts w:ascii="Cambria" w:hAnsi="Cambria"/>
          <w:sz w:val="24"/>
          <w:szCs w:val="24"/>
        </w:rPr>
        <w:t>l’</w:t>
      </w:r>
      <w:r w:rsidRPr="007733BF">
        <w:rPr>
          <w:rFonts w:ascii="Cambria" w:hAnsi="Cambria"/>
          <w:sz w:val="24"/>
          <w:szCs w:val="24"/>
        </w:rPr>
        <w:t>Avviso saranno oggetto di trattamento esclusivamente per scopi istituzionali. Il trattamento dei dati in questione è presupposto indispensabile per la partecipazione all'Avviso e per tutte le conseguenti attività</w:t>
      </w:r>
      <w:r>
        <w:rPr>
          <w:rFonts w:ascii="Cambria" w:hAnsi="Cambria"/>
          <w:sz w:val="24"/>
          <w:szCs w:val="24"/>
        </w:rPr>
        <w:t>;</w:t>
      </w:r>
    </w:p>
    <w:p w:rsidR="007733BF" w:rsidRDefault="007733BF" w:rsidP="007733BF">
      <w:pPr>
        <w:numPr>
          <w:ilvl w:val="1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007733BF">
        <w:rPr>
          <w:rFonts w:ascii="Cambria" w:hAnsi="Cambria"/>
          <w:sz w:val="24"/>
          <w:szCs w:val="24"/>
        </w:rPr>
        <w:t xml:space="preserve"> dati personali saranno trattati in modo lecito e secondo correttezza, nel rispetto del Decreto legislativo 30 giugno 2003, n. 196 "Codice in materia di protezione dei dati personali", nonché del Regolamento Generale sulla Protezione dei Dati </w:t>
      </w:r>
      <w:r w:rsidRPr="007733BF">
        <w:rPr>
          <w:rFonts w:ascii="Cambria" w:hAnsi="Cambria"/>
          <w:sz w:val="24"/>
          <w:szCs w:val="24"/>
        </w:rPr>
        <w:lastRenderedPageBreak/>
        <w:t>Personali n. 679 del 27 aprile 2016, anche con l'ausilio di mezzi elettronici e comunque automatizzati</w:t>
      </w:r>
      <w:r>
        <w:rPr>
          <w:rFonts w:ascii="Cambria" w:hAnsi="Cambria"/>
          <w:sz w:val="24"/>
          <w:szCs w:val="24"/>
        </w:rPr>
        <w:t>;</w:t>
      </w:r>
    </w:p>
    <w:p w:rsidR="007733BF" w:rsidRPr="007733BF" w:rsidRDefault="007733BF" w:rsidP="007733BF">
      <w:pPr>
        <w:numPr>
          <w:ilvl w:val="1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Pr="007733BF">
        <w:rPr>
          <w:rFonts w:ascii="Cambria" w:hAnsi="Cambria"/>
          <w:sz w:val="24"/>
          <w:szCs w:val="24"/>
        </w:rPr>
        <w:t>l titolare del trattamento è la Regione Campania - Direzione Generale Ricerca Università e Innovazione e per la stessa il R.U.P.;</w:t>
      </w:r>
    </w:p>
    <w:p w:rsidR="00AB7131" w:rsidRPr="00FD37DB" w:rsidRDefault="007733BF" w:rsidP="001925FE">
      <w:pPr>
        <w:numPr>
          <w:ilvl w:val="1"/>
          <w:numId w:val="29"/>
        </w:numPr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hAnsi="Cambria" w:cs="TrebuchetMS-Bold"/>
          <w:b/>
          <w:bCs/>
          <w:sz w:val="24"/>
          <w:szCs w:val="24"/>
          <w:lang w:eastAsia="it-IT"/>
        </w:rPr>
      </w:pPr>
      <w:r w:rsidRPr="007733BF">
        <w:rPr>
          <w:rFonts w:ascii="Cambria" w:hAnsi="Cambria"/>
          <w:sz w:val="24"/>
          <w:szCs w:val="24"/>
        </w:rPr>
        <w:t>per l'esercizio dei diritti previsti agli artt. 13, 15-18, 20 e 21 del Regolamento UE n. 679/16, il titolare dei dati potrà rivolgersi in ogni momento al Titolare del trattamento per avere piena chiarezza sulle operazioni effettuate sui dati riferiti.</w:t>
      </w:r>
    </w:p>
    <w:p w:rsidR="00AB7131" w:rsidRPr="009F3A4D" w:rsidRDefault="008263B5" w:rsidP="001925FE">
      <w:pPr>
        <w:autoSpaceDE w:val="0"/>
        <w:autoSpaceDN w:val="0"/>
        <w:adjustRightInd w:val="0"/>
        <w:spacing w:before="120" w:after="120" w:line="288" w:lineRule="auto"/>
        <w:jc w:val="center"/>
        <w:outlineLvl w:val="0"/>
        <w:rPr>
          <w:rFonts w:ascii="Cambria" w:hAnsi="Cambria" w:cs="Cambria"/>
          <w:color w:val="000000"/>
          <w:sz w:val="24"/>
          <w:szCs w:val="24"/>
          <w:lang w:eastAsia="it-IT"/>
        </w:rPr>
      </w:pPr>
      <w:r w:rsidRPr="00AB7131">
        <w:rPr>
          <w:rFonts w:ascii="Cambria" w:hAnsi="Cambria" w:cs="TrebuchetMS-Bold"/>
          <w:b/>
          <w:bCs/>
          <w:sz w:val="24"/>
          <w:szCs w:val="24"/>
          <w:lang w:eastAsia="it-IT"/>
        </w:rPr>
        <w:t>ALLEGA</w:t>
      </w:r>
    </w:p>
    <w:p w:rsidR="009F3A4D" w:rsidRPr="001925FE" w:rsidRDefault="002D6C71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9F3A4D">
        <w:rPr>
          <w:rFonts w:ascii="Cambria" w:hAnsi="Cambria"/>
          <w:sz w:val="24"/>
          <w:szCs w:val="24"/>
        </w:rPr>
        <w:t>Copia dell'Atto costitutivo e/o dello Statuto del Soggetto Gesto</w:t>
      </w:r>
      <w:r w:rsidR="00881022">
        <w:rPr>
          <w:rFonts w:ascii="Cambria" w:hAnsi="Cambria"/>
          <w:sz w:val="24"/>
          <w:szCs w:val="24"/>
        </w:rPr>
        <w:t>re</w:t>
      </w:r>
    </w:p>
    <w:p w:rsidR="00702F68" w:rsidRPr="001925FE" w:rsidRDefault="0022286F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cs="Cambria"/>
          <w:color w:val="000000"/>
          <w:lang w:eastAsia="it-IT"/>
        </w:rPr>
      </w:pPr>
      <w:r w:rsidRPr="009F3A4D">
        <w:rPr>
          <w:rFonts w:ascii="Cambria" w:hAnsi="Cambria"/>
          <w:sz w:val="24"/>
          <w:szCs w:val="24"/>
        </w:rPr>
        <w:t>Relazione generale illustrativa</w:t>
      </w:r>
      <w:r w:rsidR="00881022">
        <w:rPr>
          <w:rFonts w:ascii="Cambria" w:hAnsi="Cambria"/>
          <w:sz w:val="24"/>
          <w:szCs w:val="24"/>
        </w:rPr>
        <w:t xml:space="preserve"> del</w:t>
      </w:r>
      <w:r w:rsidRPr="009F3A4D">
        <w:rPr>
          <w:rFonts w:ascii="Cambria" w:hAnsi="Cambria"/>
          <w:sz w:val="24"/>
          <w:szCs w:val="24"/>
        </w:rPr>
        <w:t xml:space="preserve"> P</w:t>
      </w:r>
      <w:r w:rsidR="00B47948">
        <w:rPr>
          <w:rFonts w:ascii="Cambria" w:hAnsi="Cambria"/>
          <w:sz w:val="24"/>
          <w:szCs w:val="24"/>
        </w:rPr>
        <w:t xml:space="preserve">iano di sviluppo strategico della Piattaforma </w:t>
      </w:r>
      <w:r w:rsidRPr="009F3A4D">
        <w:rPr>
          <w:rFonts w:ascii="Cambria" w:hAnsi="Cambria"/>
          <w:sz w:val="24"/>
          <w:szCs w:val="24"/>
        </w:rPr>
        <w:t xml:space="preserve">(Allegato </w:t>
      </w:r>
      <w:r w:rsidR="002D6C71" w:rsidRPr="009F3A4D">
        <w:rPr>
          <w:rFonts w:ascii="Cambria" w:hAnsi="Cambria"/>
          <w:sz w:val="24"/>
          <w:szCs w:val="24"/>
        </w:rPr>
        <w:t>A.3)</w:t>
      </w:r>
    </w:p>
    <w:p w:rsidR="00AB7131" w:rsidRPr="001925FE" w:rsidRDefault="00702F68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 w:cs="Cambria"/>
          <w:color w:val="000000"/>
          <w:sz w:val="24"/>
          <w:szCs w:val="24"/>
          <w:lang w:eastAsia="it-IT"/>
        </w:rPr>
      </w:pPr>
      <w:r w:rsidRPr="001925FE">
        <w:rPr>
          <w:rFonts w:ascii="Cambria" w:hAnsi="Cambria" w:cs="Cambria"/>
          <w:color w:val="000000"/>
          <w:sz w:val="24"/>
          <w:szCs w:val="24"/>
          <w:lang w:eastAsia="it-IT"/>
        </w:rPr>
        <w:t xml:space="preserve">Dichiarazione </w:t>
      </w:r>
      <w:r w:rsidR="004C4DFB" w:rsidRPr="001925FE">
        <w:rPr>
          <w:rFonts w:ascii="Cambria" w:hAnsi="Cambria" w:cs="Cambria"/>
          <w:color w:val="000000"/>
          <w:sz w:val="24"/>
          <w:szCs w:val="24"/>
          <w:lang w:eastAsia="it-IT"/>
        </w:rPr>
        <w:t>relativa al soddisfacimento dei c</w:t>
      </w:r>
      <w:r w:rsidRPr="001925FE">
        <w:rPr>
          <w:rFonts w:ascii="Cambria" w:hAnsi="Cambria" w:cs="Cambria"/>
          <w:color w:val="000000"/>
          <w:sz w:val="24"/>
          <w:szCs w:val="24"/>
          <w:lang w:eastAsia="it-IT"/>
        </w:rPr>
        <w:t xml:space="preserve">riteri di Priorità </w:t>
      </w:r>
      <w:r w:rsidR="004C4DFB" w:rsidRPr="001925FE">
        <w:rPr>
          <w:rFonts w:ascii="Cambria" w:hAnsi="Cambria" w:cs="Cambria"/>
          <w:color w:val="000000"/>
          <w:sz w:val="24"/>
          <w:szCs w:val="24"/>
          <w:lang w:eastAsia="it-IT"/>
        </w:rPr>
        <w:t xml:space="preserve">di cui al par. 5.4 dell’Avviso </w:t>
      </w:r>
      <w:r w:rsidRPr="001925FE">
        <w:rPr>
          <w:rFonts w:ascii="Cambria" w:hAnsi="Cambria" w:cs="Cambria"/>
          <w:color w:val="000000"/>
          <w:sz w:val="24"/>
          <w:szCs w:val="24"/>
          <w:lang w:eastAsia="it-IT"/>
        </w:rPr>
        <w:t>(Allegato A.3.1)</w:t>
      </w:r>
      <w:r w:rsidR="004C4DFB" w:rsidRPr="001925FE">
        <w:rPr>
          <w:rFonts w:ascii="Cambria" w:hAnsi="Cambria" w:cs="Cambria"/>
          <w:color w:val="000000"/>
          <w:sz w:val="24"/>
          <w:szCs w:val="24"/>
          <w:lang w:eastAsia="it-IT"/>
        </w:rPr>
        <w:t>;</w:t>
      </w:r>
    </w:p>
    <w:p w:rsidR="00AB7131" w:rsidRPr="001925FE" w:rsidRDefault="002D6C71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1925FE">
        <w:rPr>
          <w:rFonts w:ascii="Cambria" w:hAnsi="Cambria"/>
          <w:sz w:val="24"/>
          <w:szCs w:val="24"/>
        </w:rPr>
        <w:t>Piani progettuali secondo i format di cui agli allegati B.1, B.2, B.3 e B.4</w:t>
      </w:r>
      <w:r w:rsidR="00881022" w:rsidRPr="001925FE">
        <w:rPr>
          <w:rFonts w:ascii="Cambria" w:hAnsi="Cambria"/>
          <w:sz w:val="24"/>
          <w:szCs w:val="24"/>
        </w:rPr>
        <w:t xml:space="preserve">, </w:t>
      </w:r>
      <w:ins w:id="18" w:author="Massimiliano Maione" w:date="2019-05-05T17:10:00Z">
        <w:r w:rsidR="000119CE">
          <w:rPr>
            <w:rFonts w:ascii="Cambria" w:hAnsi="Cambria"/>
            <w:sz w:val="24"/>
            <w:szCs w:val="24"/>
          </w:rPr>
          <w:t>e i</w:t>
        </w:r>
      </w:ins>
      <w:ins w:id="19" w:author="Massimiliano Maione" w:date="2019-05-05T17:11:00Z">
        <w:r w:rsidR="000119CE">
          <w:rPr>
            <w:rFonts w:ascii="Cambria" w:hAnsi="Cambria"/>
            <w:sz w:val="24"/>
            <w:szCs w:val="24"/>
          </w:rPr>
          <w:t xml:space="preserve"> </w:t>
        </w:r>
      </w:ins>
      <w:ins w:id="20" w:author="Massimiliano Maione" w:date="2019-05-05T17:10:00Z">
        <w:r w:rsidR="000119CE">
          <w:rPr>
            <w:rFonts w:ascii="Cambria" w:hAnsi="Cambria"/>
            <w:sz w:val="24"/>
            <w:szCs w:val="24"/>
          </w:rPr>
          <w:t xml:space="preserve">relativi </w:t>
        </w:r>
      </w:ins>
      <w:ins w:id="21" w:author="Massimiliano Maione" w:date="2019-05-05T17:11:00Z">
        <w:r w:rsidR="000119CE" w:rsidRPr="000119CE">
          <w:rPr>
            <w:rFonts w:ascii="Cambria" w:hAnsi="Cambria"/>
            <w:sz w:val="24"/>
            <w:szCs w:val="24"/>
          </w:rPr>
          <w:t>Preventivi di spesa e/o computi metrici estimativi relativi agli investimenti immateriali e materiali previsti in ciascun</w:t>
        </w:r>
      </w:ins>
      <w:ins w:id="22" w:author="Massimiliano Maione" w:date="2019-05-05T17:12:00Z">
        <w:r w:rsidR="000119CE" w:rsidRPr="000119CE">
          <w:rPr>
            <w:rFonts w:ascii="Cambria" w:hAnsi="Cambria"/>
            <w:sz w:val="24"/>
            <w:szCs w:val="24"/>
          </w:rPr>
          <w:t xml:space="preserve">o dei seguenti </w:t>
        </w:r>
      </w:ins>
      <w:ins w:id="23" w:author="Massimiliano Maione" w:date="2019-05-05T17:11:00Z">
        <w:r w:rsidR="000119CE" w:rsidRPr="000119CE">
          <w:rPr>
            <w:rFonts w:ascii="Cambria" w:hAnsi="Cambria"/>
            <w:sz w:val="24"/>
            <w:szCs w:val="24"/>
          </w:rPr>
          <w:t>Pian</w:t>
        </w:r>
      </w:ins>
      <w:ins w:id="24" w:author="Massimiliano Maione" w:date="2019-05-05T17:12:00Z">
        <w:r w:rsidR="000119CE" w:rsidRPr="000119CE">
          <w:rPr>
            <w:rFonts w:ascii="Cambria" w:hAnsi="Cambria"/>
            <w:sz w:val="24"/>
            <w:szCs w:val="24"/>
          </w:rPr>
          <w:t>i</w:t>
        </w:r>
      </w:ins>
      <w:ins w:id="25" w:author="Massimiliano Maione" w:date="2019-05-05T17:11:00Z">
        <w:r w:rsidR="000119CE" w:rsidRPr="000119CE">
          <w:rPr>
            <w:rFonts w:ascii="Cambria" w:hAnsi="Cambria"/>
            <w:sz w:val="24"/>
            <w:szCs w:val="24"/>
          </w:rPr>
          <w:t xml:space="preserve"> progettu</w:t>
        </w:r>
      </w:ins>
      <w:ins w:id="26" w:author="Massimiliano Maione" w:date="2019-05-05T17:12:00Z">
        <w:r w:rsidR="000119CE" w:rsidRPr="000119CE">
          <w:rPr>
            <w:rFonts w:ascii="Cambria" w:hAnsi="Cambria"/>
            <w:sz w:val="24"/>
            <w:szCs w:val="24"/>
          </w:rPr>
          <w:t>a</w:t>
        </w:r>
      </w:ins>
      <w:ins w:id="27" w:author="Massimiliano Maione" w:date="2019-05-05T17:11:00Z">
        <w:r w:rsidR="000119CE" w:rsidRPr="000119CE">
          <w:rPr>
            <w:rFonts w:ascii="Cambria" w:hAnsi="Cambria"/>
            <w:sz w:val="24"/>
            <w:szCs w:val="24"/>
          </w:rPr>
          <w:t>li</w:t>
        </w:r>
        <w:r w:rsidR="000119CE" w:rsidRPr="001925FE">
          <w:rPr>
            <w:rFonts w:ascii="Cambria" w:hAnsi="Cambria"/>
            <w:sz w:val="24"/>
            <w:szCs w:val="24"/>
          </w:rPr>
          <w:t>:</w:t>
        </w:r>
      </w:ins>
      <w:ins w:id="28" w:author="Massimiliano Maione" w:date="2019-05-05T17:12:00Z">
        <w:r w:rsidR="000119CE">
          <w:rPr>
            <w:rFonts w:ascii="Cambria" w:hAnsi="Cambria"/>
            <w:sz w:val="24"/>
            <w:szCs w:val="24"/>
          </w:rPr>
          <w:t xml:space="preserve"> ……………………………</w:t>
        </w:r>
        <w:proofErr w:type="gramStart"/>
        <w:r w:rsidR="000119CE">
          <w:rPr>
            <w:rFonts w:ascii="Cambria" w:hAnsi="Cambria"/>
            <w:sz w:val="24"/>
            <w:szCs w:val="24"/>
          </w:rPr>
          <w:t>…….</w:t>
        </w:r>
        <w:proofErr w:type="gramEnd"/>
        <w:r w:rsidR="000119CE">
          <w:rPr>
            <w:rFonts w:ascii="Cambria" w:hAnsi="Cambria"/>
            <w:sz w:val="24"/>
            <w:szCs w:val="24"/>
          </w:rPr>
          <w:t>.</w:t>
        </w:r>
      </w:ins>
    </w:p>
    <w:p w:rsidR="003227FF" w:rsidRPr="001925FE" w:rsidRDefault="00945F6B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1925FE">
        <w:rPr>
          <w:rFonts w:ascii="Cambria" w:hAnsi="Cambria"/>
          <w:sz w:val="24"/>
          <w:szCs w:val="24"/>
        </w:rPr>
        <w:t>Accordi di collaborazione per la realizzazione dei Piani progettuali di cui al par. 3.3, punti 2, 3 e 4 dell’Avviso</w:t>
      </w:r>
      <w:del w:id="29" w:author="Massimiliano Maione" w:date="2019-05-05T17:13:00Z">
        <w:r w:rsidRPr="001925FE" w:rsidDel="000119CE">
          <w:rPr>
            <w:rFonts w:ascii="Cambria" w:hAnsi="Cambria"/>
            <w:sz w:val="24"/>
            <w:szCs w:val="24"/>
          </w:rPr>
          <w:delText>;</w:delText>
        </w:r>
      </w:del>
      <w:r w:rsidRPr="001925FE">
        <w:rPr>
          <w:rFonts w:ascii="Cambria" w:hAnsi="Cambria"/>
          <w:sz w:val="24"/>
          <w:szCs w:val="24"/>
        </w:rPr>
        <w:t xml:space="preserve"> ovvero dichiarazione di impegno (Allegato B.5), per i seguenti Piani progettuali: …………………………</w:t>
      </w:r>
    </w:p>
    <w:p w:rsidR="002D6C71" w:rsidRPr="001925FE" w:rsidRDefault="004C4DFB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1925FE">
        <w:rPr>
          <w:rFonts w:ascii="Cambria" w:hAnsi="Cambria"/>
          <w:sz w:val="24"/>
          <w:szCs w:val="24"/>
        </w:rPr>
        <w:t>Accordo di collaborazione tra il Soggetto Gestore e i Soggetti Aggregati;</w:t>
      </w:r>
    </w:p>
    <w:p w:rsidR="00B47948" w:rsidRPr="001925FE" w:rsidRDefault="002D6C71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9F3A4D">
        <w:rPr>
          <w:rFonts w:ascii="Cambria" w:hAnsi="Cambria"/>
          <w:sz w:val="24"/>
          <w:szCs w:val="24"/>
        </w:rPr>
        <w:t>Dichiarazione relativa all’iscrizione alla CCIAA (solo per i soggetti tenuti all’iscrizione alla CCIAA) (Allegato B.6)</w:t>
      </w:r>
      <w:r w:rsidR="009F3A4D" w:rsidRPr="009F3A4D">
        <w:rPr>
          <w:rFonts w:ascii="Cambria" w:hAnsi="Cambria"/>
          <w:sz w:val="24"/>
          <w:szCs w:val="24"/>
        </w:rPr>
        <w:t>, relativa ai seguenti soggetti: ……………………………………</w:t>
      </w:r>
      <w:r w:rsidR="00881022">
        <w:rPr>
          <w:rFonts w:ascii="Cambria" w:hAnsi="Cambria"/>
          <w:sz w:val="24"/>
          <w:szCs w:val="24"/>
        </w:rPr>
        <w:t>.</w:t>
      </w:r>
    </w:p>
    <w:p w:rsidR="00CC33D9" w:rsidRPr="004500C1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321F5F">
        <w:rPr>
          <w:rFonts w:ascii="Cambria" w:hAnsi="Cambria"/>
          <w:sz w:val="24"/>
          <w:szCs w:val="24"/>
        </w:rPr>
        <w:t xml:space="preserve">Dichiarazione relativa al possesso dei requisiti dei Soggetti ammissibili (Allegato B.7.1) </w:t>
      </w:r>
      <w:r w:rsidRPr="004500C1">
        <w:rPr>
          <w:rFonts w:ascii="Cambria" w:hAnsi="Cambria"/>
          <w:sz w:val="24"/>
          <w:szCs w:val="24"/>
        </w:rPr>
        <w:t>relativa ai seguenti soggetti: …………………………………….</w:t>
      </w:r>
    </w:p>
    <w:p w:rsidR="00CC33D9" w:rsidRPr="004500C1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321F5F">
        <w:rPr>
          <w:rFonts w:ascii="Cambria" w:hAnsi="Cambria"/>
          <w:sz w:val="24"/>
          <w:szCs w:val="24"/>
        </w:rPr>
        <w:t xml:space="preserve">Dichiarazione di possesso dei requisiti dimensionali (Allegato B.7.2) </w:t>
      </w:r>
      <w:r w:rsidRPr="004500C1">
        <w:rPr>
          <w:rFonts w:ascii="Cambria" w:hAnsi="Cambria"/>
          <w:sz w:val="24"/>
          <w:szCs w:val="24"/>
        </w:rPr>
        <w:t>relativa ai seguenti soggetti: …………………………………….</w:t>
      </w:r>
    </w:p>
    <w:p w:rsidR="00CC33D9" w:rsidRPr="004500C1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321F5F">
        <w:rPr>
          <w:rFonts w:ascii="Cambria" w:hAnsi="Cambria"/>
          <w:sz w:val="24"/>
          <w:szCs w:val="24"/>
        </w:rPr>
        <w:t xml:space="preserve">Dichiarazione relativa alla qualifica delle attività dell’Organismo di Ricerca e diffusione della conoscenza (Allegato B.7.3) </w:t>
      </w:r>
      <w:r w:rsidRPr="004500C1">
        <w:rPr>
          <w:rFonts w:ascii="Cambria" w:hAnsi="Cambria"/>
          <w:sz w:val="24"/>
          <w:szCs w:val="24"/>
        </w:rPr>
        <w:t>relativa ai seguenti soggetti: …………………………………….</w:t>
      </w:r>
    </w:p>
    <w:p w:rsidR="004E279E" w:rsidRPr="004C4DFB" w:rsidRDefault="004C4DFB" w:rsidP="001925FE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</w:t>
      </w:r>
      <w:r w:rsidR="00903CBC" w:rsidRPr="001925FE">
        <w:rPr>
          <w:rFonts w:ascii="Cambria" w:hAnsi="Cambria"/>
          <w:sz w:val="24"/>
          <w:szCs w:val="24"/>
        </w:rPr>
        <w:t>stanza di accesso alla procedura informatica, così come prodotta dalla piattaforma informatica SIM per il Soggetto Gestore</w:t>
      </w:r>
      <w:r>
        <w:rPr>
          <w:rFonts w:ascii="Cambria" w:hAnsi="Cambria"/>
          <w:sz w:val="24"/>
          <w:szCs w:val="24"/>
        </w:rPr>
        <w:t>;</w:t>
      </w:r>
    </w:p>
    <w:p w:rsidR="00CC33D9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Pr="004C4DFB">
        <w:rPr>
          <w:rFonts w:ascii="Cambria" w:hAnsi="Cambria"/>
          <w:sz w:val="24"/>
          <w:szCs w:val="24"/>
        </w:rPr>
        <w:t xml:space="preserve">omanda di aiuto, così come prodotta dalla piattaforma informatica SIM, per </w:t>
      </w:r>
      <w:r>
        <w:rPr>
          <w:rFonts w:ascii="Cambria" w:hAnsi="Cambria"/>
          <w:sz w:val="24"/>
          <w:szCs w:val="24"/>
        </w:rPr>
        <w:t xml:space="preserve">singolo </w:t>
      </w:r>
      <w:r w:rsidRPr="004C4DFB">
        <w:rPr>
          <w:rFonts w:ascii="Cambria" w:hAnsi="Cambria"/>
          <w:sz w:val="24"/>
          <w:szCs w:val="24"/>
        </w:rPr>
        <w:t>Pian</w:t>
      </w:r>
      <w:r>
        <w:rPr>
          <w:rFonts w:ascii="Cambria" w:hAnsi="Cambria"/>
          <w:sz w:val="24"/>
          <w:szCs w:val="24"/>
        </w:rPr>
        <w:t>o</w:t>
      </w:r>
      <w:r w:rsidRPr="004C4DFB">
        <w:rPr>
          <w:rFonts w:ascii="Cambria" w:hAnsi="Cambria"/>
          <w:sz w:val="24"/>
          <w:szCs w:val="24"/>
        </w:rPr>
        <w:t xml:space="preserve"> progettual</w:t>
      </w:r>
      <w:r>
        <w:rPr>
          <w:rFonts w:ascii="Cambria" w:hAnsi="Cambria"/>
          <w:sz w:val="24"/>
          <w:szCs w:val="24"/>
        </w:rPr>
        <w:t xml:space="preserve">e presentato relativamente </w:t>
      </w:r>
      <w:r w:rsidRPr="004500C1">
        <w:rPr>
          <w:rFonts w:ascii="Cambria" w:hAnsi="Cambria"/>
          <w:sz w:val="24"/>
          <w:szCs w:val="24"/>
        </w:rPr>
        <w:t>ai seguenti soggetti</w:t>
      </w:r>
      <w:r w:rsidRPr="00321F5F">
        <w:rPr>
          <w:rFonts w:ascii="Cambria" w:hAnsi="Cambria"/>
          <w:sz w:val="24"/>
          <w:szCs w:val="24"/>
        </w:rPr>
        <w:t xml:space="preserve"> </w:t>
      </w:r>
    </w:p>
    <w:p w:rsidR="00CC33D9" w:rsidRDefault="00CC33D9" w:rsidP="00CC33D9">
      <w:pPr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Piano _____________</w:t>
      </w:r>
    </w:p>
    <w:p w:rsidR="00CC33D9" w:rsidRPr="004C4DFB" w:rsidRDefault="00CC33D9" w:rsidP="00CC33D9">
      <w:pPr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Soggetti ____________</w:t>
      </w:r>
    </w:p>
    <w:p w:rsidR="00CC33D9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sz w:val="24"/>
          <w:szCs w:val="24"/>
        </w:rPr>
      </w:pPr>
      <w:r w:rsidRPr="00B47948">
        <w:rPr>
          <w:rFonts w:ascii="Cambria" w:hAnsi="Cambria"/>
          <w:sz w:val="24"/>
          <w:szCs w:val="24"/>
        </w:rPr>
        <w:t xml:space="preserve">Dichiarazione </w:t>
      </w:r>
      <w:r w:rsidRPr="00DD351B">
        <w:rPr>
          <w:rFonts w:ascii="Cambria" w:hAnsi="Cambria"/>
          <w:i/>
          <w:sz w:val="24"/>
          <w:szCs w:val="24"/>
        </w:rPr>
        <w:t xml:space="preserve">de </w:t>
      </w:r>
      <w:proofErr w:type="spellStart"/>
      <w:r w:rsidRPr="00DD351B">
        <w:rPr>
          <w:rFonts w:ascii="Cambria" w:hAnsi="Cambria"/>
          <w:i/>
          <w:sz w:val="24"/>
          <w:szCs w:val="24"/>
        </w:rPr>
        <w:t>minimis</w:t>
      </w:r>
      <w:proofErr w:type="spellEnd"/>
      <w:r w:rsidRPr="00B47948">
        <w:rPr>
          <w:rFonts w:ascii="Cambria" w:hAnsi="Cambria"/>
          <w:sz w:val="24"/>
          <w:szCs w:val="24"/>
        </w:rPr>
        <w:t xml:space="preserve"> (Allegato B.8) </w:t>
      </w:r>
      <w:r w:rsidRPr="004C4DFB">
        <w:rPr>
          <w:rFonts w:ascii="Cambria" w:hAnsi="Cambria"/>
          <w:sz w:val="24"/>
          <w:szCs w:val="24"/>
        </w:rPr>
        <w:t xml:space="preserve">per </w:t>
      </w:r>
      <w:r>
        <w:rPr>
          <w:rFonts w:ascii="Cambria" w:hAnsi="Cambria"/>
          <w:sz w:val="24"/>
          <w:szCs w:val="24"/>
        </w:rPr>
        <w:t xml:space="preserve">singolo </w:t>
      </w:r>
      <w:r w:rsidRPr="004C4DFB">
        <w:rPr>
          <w:rFonts w:ascii="Cambria" w:hAnsi="Cambria"/>
          <w:sz w:val="24"/>
          <w:szCs w:val="24"/>
        </w:rPr>
        <w:t>Pian</w:t>
      </w:r>
      <w:r>
        <w:rPr>
          <w:rFonts w:ascii="Cambria" w:hAnsi="Cambria"/>
          <w:sz w:val="24"/>
          <w:szCs w:val="24"/>
        </w:rPr>
        <w:t>o</w:t>
      </w:r>
      <w:r w:rsidRPr="004C4DFB">
        <w:rPr>
          <w:rFonts w:ascii="Cambria" w:hAnsi="Cambria"/>
          <w:sz w:val="24"/>
          <w:szCs w:val="24"/>
        </w:rPr>
        <w:t xml:space="preserve"> progettual</w:t>
      </w:r>
      <w:r>
        <w:rPr>
          <w:rFonts w:ascii="Cambria" w:hAnsi="Cambria"/>
          <w:sz w:val="24"/>
          <w:szCs w:val="24"/>
        </w:rPr>
        <w:t xml:space="preserve">e presentato relativamente </w:t>
      </w:r>
      <w:r w:rsidRPr="004500C1">
        <w:rPr>
          <w:rFonts w:ascii="Cambria" w:hAnsi="Cambria"/>
          <w:sz w:val="24"/>
          <w:szCs w:val="24"/>
        </w:rPr>
        <w:t>ai seguenti soggetti</w:t>
      </w:r>
      <w:r w:rsidRPr="00321F5F">
        <w:rPr>
          <w:rFonts w:ascii="Cambria" w:hAnsi="Cambria"/>
          <w:sz w:val="24"/>
          <w:szCs w:val="24"/>
        </w:rPr>
        <w:t xml:space="preserve"> </w:t>
      </w:r>
    </w:p>
    <w:p w:rsidR="00CC33D9" w:rsidRDefault="00CC33D9" w:rsidP="00CC33D9">
      <w:pPr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Piano _____________</w:t>
      </w:r>
    </w:p>
    <w:p w:rsidR="00CC33D9" w:rsidRPr="00B47948" w:rsidRDefault="00CC33D9" w:rsidP="00CC33D9">
      <w:pPr>
        <w:autoSpaceDE w:val="0"/>
        <w:autoSpaceDN w:val="0"/>
        <w:adjustRightInd w:val="0"/>
        <w:spacing w:before="120" w:after="120" w:line="240" w:lineRule="auto"/>
        <w:ind w:left="708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Soggetti ____________</w:t>
      </w:r>
    </w:p>
    <w:p w:rsidR="009F3A4D" w:rsidRDefault="0020471E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Cambria" w:hAnsi="Cambria"/>
          <w:sz w:val="24"/>
          <w:szCs w:val="24"/>
        </w:rPr>
      </w:pPr>
      <w:r w:rsidRPr="00B47948">
        <w:rPr>
          <w:rFonts w:ascii="Cambria" w:hAnsi="Cambria"/>
          <w:sz w:val="24"/>
          <w:szCs w:val="24"/>
        </w:rPr>
        <w:t xml:space="preserve">Protocollo di intesa </w:t>
      </w:r>
      <w:r w:rsidR="00BD1800" w:rsidRPr="00B47948">
        <w:rPr>
          <w:rFonts w:ascii="Cambria" w:hAnsi="Cambria"/>
          <w:sz w:val="24"/>
          <w:szCs w:val="24"/>
        </w:rPr>
        <w:t xml:space="preserve">sottoscritto </w:t>
      </w:r>
      <w:r w:rsidR="00CC33D9" w:rsidRPr="00CC33D9">
        <w:rPr>
          <w:rFonts w:ascii="Cambria" w:hAnsi="Cambria"/>
          <w:sz w:val="24"/>
          <w:szCs w:val="24"/>
        </w:rPr>
        <w:t xml:space="preserve">dal </w:t>
      </w:r>
      <w:r w:rsidR="00CC33D9" w:rsidRPr="001925FE">
        <w:rPr>
          <w:rFonts w:ascii="Cambria" w:hAnsi="Cambria"/>
          <w:sz w:val="24"/>
          <w:szCs w:val="24"/>
        </w:rPr>
        <w:t xml:space="preserve">Soggetto Gestore </w:t>
      </w:r>
      <w:r w:rsidRPr="00CC33D9">
        <w:rPr>
          <w:rFonts w:ascii="Cambria" w:hAnsi="Cambria"/>
          <w:sz w:val="24"/>
          <w:szCs w:val="24"/>
        </w:rPr>
        <w:t>con</w:t>
      </w:r>
      <w:r w:rsidRPr="00B47948">
        <w:rPr>
          <w:rFonts w:ascii="Cambria" w:hAnsi="Cambria"/>
          <w:sz w:val="24"/>
          <w:szCs w:val="24"/>
        </w:rPr>
        <w:t xml:space="preserve"> uno dei Comuni individuati ai sensi del Decreto Dirigenziale n. 325/2018 per la realizzazione degli interventi agevolati.</w:t>
      </w:r>
    </w:p>
    <w:p w:rsidR="00CC33D9" w:rsidRPr="00321F5F" w:rsidRDefault="00CC33D9" w:rsidP="00CC33D9">
      <w:pPr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 w:cs="Cambria"/>
          <w:color w:val="000000"/>
          <w:sz w:val="24"/>
          <w:szCs w:val="24"/>
          <w:lang w:eastAsia="it-IT"/>
        </w:rPr>
      </w:pPr>
      <w:r w:rsidRPr="00321F5F">
        <w:rPr>
          <w:rFonts w:ascii="Cambria" w:hAnsi="Cambria"/>
          <w:sz w:val="24"/>
          <w:szCs w:val="24"/>
        </w:rPr>
        <w:t xml:space="preserve">Altro (specificare) </w:t>
      </w:r>
    </w:p>
    <w:p w:rsidR="00CC33D9" w:rsidRPr="00CC33D9" w:rsidRDefault="00CC33D9" w:rsidP="00CC33D9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mbria" w:hAnsi="Cambria"/>
          <w:sz w:val="24"/>
          <w:szCs w:val="24"/>
        </w:rPr>
      </w:pPr>
    </w:p>
    <w:p w:rsidR="00AB7131" w:rsidRDefault="00AB7131" w:rsidP="00CB6BA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  <w:lang w:eastAsia="it-IT"/>
        </w:rPr>
      </w:pPr>
    </w:p>
    <w:p w:rsidR="003227FF" w:rsidRPr="001925FE" w:rsidRDefault="008263B5" w:rsidP="00AB7131">
      <w:pPr>
        <w:autoSpaceDE w:val="0"/>
        <w:autoSpaceDN w:val="0"/>
        <w:adjustRightInd w:val="0"/>
        <w:spacing w:before="120" w:after="120" w:line="288" w:lineRule="auto"/>
        <w:rPr>
          <w:rFonts w:ascii="Cambria" w:hAnsi="Cambria" w:cs="TrebuchetMS"/>
          <w:sz w:val="24"/>
          <w:szCs w:val="24"/>
          <w:lang w:eastAsia="it-IT"/>
        </w:rPr>
      </w:pP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/>
          <w:sz w:val="24"/>
          <w:szCs w:val="24"/>
        </w:rPr>
        <w:tab/>
      </w:r>
      <w:r w:rsidRPr="00AB7131">
        <w:rPr>
          <w:rFonts w:ascii="Cambria" w:hAnsi="Cambria" w:cs="TrebuchetMS"/>
          <w:sz w:val="24"/>
          <w:szCs w:val="24"/>
          <w:lang w:eastAsia="it-IT"/>
        </w:rPr>
        <w:tab/>
      </w:r>
      <w:r w:rsidRPr="00AB7131">
        <w:rPr>
          <w:rFonts w:ascii="Cambria" w:hAnsi="Cambria" w:cs="TrebuchetMS"/>
          <w:sz w:val="24"/>
          <w:szCs w:val="24"/>
          <w:lang w:eastAsia="it-IT"/>
        </w:rPr>
        <w:tab/>
      </w:r>
      <w:r w:rsidR="00CC33D9">
        <w:rPr>
          <w:rFonts w:ascii="Cambria" w:hAnsi="Cambria" w:cs="TrebuchetMS"/>
          <w:sz w:val="24"/>
          <w:szCs w:val="24"/>
          <w:lang w:eastAsia="it-IT"/>
        </w:rPr>
        <w:t>Firma del legale</w:t>
      </w:r>
      <w:r w:rsidR="00CC33D9" w:rsidRPr="00AB7131">
        <w:rPr>
          <w:rFonts w:ascii="Cambria" w:hAnsi="Cambria" w:cs="TrebuchetMS"/>
          <w:sz w:val="24"/>
          <w:szCs w:val="24"/>
          <w:lang w:eastAsia="it-IT"/>
        </w:rPr>
        <w:t xml:space="preserve"> rappresentant</w:t>
      </w:r>
      <w:r w:rsidR="00CC33D9">
        <w:rPr>
          <w:rFonts w:ascii="Cambria" w:hAnsi="Cambria" w:cs="TrebuchetMS"/>
          <w:sz w:val="24"/>
          <w:szCs w:val="24"/>
          <w:lang w:eastAsia="it-IT"/>
        </w:rPr>
        <w:t>e</w:t>
      </w:r>
      <w:r w:rsidR="00CC33D9" w:rsidRPr="00072584">
        <w:rPr>
          <w:rFonts w:asciiTheme="majorHAnsi" w:hAnsiTheme="majorHAnsi"/>
          <w:snapToGrid w:val="0"/>
          <w:vertAlign w:val="superscript"/>
        </w:rPr>
        <w:t>(</w:t>
      </w:r>
      <w:r w:rsidR="00CC33D9" w:rsidRPr="00072584">
        <w:rPr>
          <w:rStyle w:val="Rimandonotaapidipagina"/>
          <w:rFonts w:asciiTheme="majorHAnsi" w:hAnsiTheme="majorHAnsi"/>
          <w:snapToGrid w:val="0"/>
        </w:rPr>
        <w:footnoteReference w:id="1"/>
      </w:r>
      <w:r w:rsidR="00CC33D9" w:rsidRPr="00072584">
        <w:rPr>
          <w:rFonts w:asciiTheme="majorHAnsi" w:hAnsiTheme="majorHAnsi"/>
          <w:snapToGrid w:val="0"/>
          <w:vertAlign w:val="superscript"/>
        </w:rPr>
        <w:t>)</w:t>
      </w:r>
    </w:p>
    <w:p w:rsidR="00137C5E" w:rsidRPr="00AB7131" w:rsidRDefault="00137C5E" w:rsidP="00CB6BA2">
      <w:pPr>
        <w:pStyle w:val="Default"/>
        <w:spacing w:before="120" w:after="120" w:line="288" w:lineRule="auto"/>
        <w:jc w:val="both"/>
        <w:rPr>
          <w:rFonts w:ascii="Cambria" w:hAnsi="Cambria"/>
        </w:rPr>
      </w:pPr>
    </w:p>
    <w:sectPr w:rsidR="00137C5E" w:rsidRPr="00AB7131" w:rsidSect="002D0686">
      <w:headerReference w:type="default" r:id="rId12"/>
      <w:footerReference w:type="even" r:id="rId13"/>
      <w:footerReference w:type="default" r:id="rId14"/>
      <w:pgSz w:w="11906" w:h="16838"/>
      <w:pgMar w:top="2012" w:right="1134" w:bottom="709" w:left="1134" w:header="708" w:footer="4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63A" w:rsidRDefault="0001763A" w:rsidP="00371FB0">
      <w:pPr>
        <w:spacing w:after="0" w:line="240" w:lineRule="auto"/>
      </w:pPr>
      <w:r>
        <w:separator/>
      </w:r>
    </w:p>
  </w:endnote>
  <w:endnote w:type="continuationSeparator" w:id="0">
    <w:p w:rsidR="0001763A" w:rsidRDefault="0001763A" w:rsidP="003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MS"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Trebuchet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86" w:rsidRDefault="00C27D3B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D068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D0686" w:rsidRDefault="002D0686" w:rsidP="002D068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86" w:rsidRDefault="00C27D3B" w:rsidP="00BC7CA1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D068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57F3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CB6BA2" w:rsidRDefault="00CB6BA2" w:rsidP="002D0686">
    <w:pPr>
      <w:pStyle w:val="Pidipagina"/>
      <w:ind w:right="360"/>
      <w:jc w:val="right"/>
    </w:pPr>
  </w:p>
  <w:p w:rsidR="00CB6BA2" w:rsidRPr="002D0686" w:rsidRDefault="002D0686" w:rsidP="002D0686">
    <w:pPr>
      <w:pBdr>
        <w:top w:val="single" w:sz="4" w:space="1" w:color="auto"/>
      </w:pBdr>
      <w:autoSpaceDE w:val="0"/>
      <w:autoSpaceDN w:val="0"/>
      <w:adjustRightInd w:val="0"/>
      <w:spacing w:line="360" w:lineRule="auto"/>
      <w:jc w:val="center"/>
      <w:rPr>
        <w:rFonts w:ascii="Cambria" w:hAnsi="Cambria"/>
        <w:bCs/>
        <w:i/>
        <w:sz w:val="20"/>
        <w:szCs w:val="20"/>
      </w:rPr>
    </w:pPr>
    <w:r w:rsidRPr="00925651">
      <w:rPr>
        <w:rFonts w:ascii="Cambria" w:hAnsi="Cambria"/>
        <w:bCs/>
        <w:i/>
        <w:sz w:val="20"/>
        <w:szCs w:val="20"/>
      </w:rPr>
      <w:t>DGR n. 563/2018 “Campania 2020 – Mobilità Sostenibile e Sicura”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63A" w:rsidRDefault="0001763A" w:rsidP="00371FB0">
      <w:pPr>
        <w:spacing w:after="0" w:line="240" w:lineRule="auto"/>
      </w:pPr>
      <w:r>
        <w:separator/>
      </w:r>
    </w:p>
  </w:footnote>
  <w:footnote w:type="continuationSeparator" w:id="0">
    <w:p w:rsidR="0001763A" w:rsidRDefault="0001763A" w:rsidP="00371FB0">
      <w:pPr>
        <w:spacing w:after="0" w:line="240" w:lineRule="auto"/>
      </w:pPr>
      <w:r>
        <w:continuationSeparator/>
      </w:r>
    </w:p>
  </w:footnote>
  <w:footnote w:id="1">
    <w:p w:rsidR="00CC33D9" w:rsidRPr="00765D03" w:rsidRDefault="00CC33D9" w:rsidP="00CC33D9">
      <w:pPr>
        <w:pStyle w:val="Testonotaapidipagina"/>
        <w:tabs>
          <w:tab w:val="left" w:pos="0"/>
        </w:tabs>
        <w:rPr>
          <w:rFonts w:ascii="Cambria" w:hAnsi="Cambria"/>
        </w:rPr>
      </w:pPr>
      <w:r w:rsidRPr="00765D03">
        <w:rPr>
          <w:rFonts w:ascii="Cambria" w:hAnsi="Cambria"/>
          <w:vertAlign w:val="superscript"/>
        </w:rPr>
        <w:t>(</w:t>
      </w:r>
      <w:r w:rsidRPr="00765D03">
        <w:rPr>
          <w:rStyle w:val="Rimandonotaapidipagina"/>
          <w:rFonts w:ascii="Cambria" w:hAnsi="Cambria"/>
        </w:rPr>
        <w:footnoteRef/>
      </w:r>
      <w:r w:rsidRPr="00765D03">
        <w:rPr>
          <w:rFonts w:ascii="Cambria" w:hAnsi="Cambria"/>
          <w:vertAlign w:val="superscript"/>
        </w:rPr>
        <w:t>)</w:t>
      </w:r>
      <w:r w:rsidRPr="00765D03">
        <w:rPr>
          <w:rFonts w:ascii="Cambria" w:hAnsi="Cambria"/>
        </w:rPr>
        <w:t xml:space="preserve"> </w:t>
      </w:r>
      <w:r w:rsidRPr="00765D03">
        <w:rPr>
          <w:rFonts w:ascii="Cambria" w:hAnsi="Cambria"/>
          <w:iCs/>
          <w:snapToGrid w:val="0"/>
        </w:rPr>
        <w:t>Ai sensi dell'articolo 38 - comma 3 del D.P.R. 28/12/2000 n. 445, l'autentica della/e firma/e in calce alla dichiarazione viene effettuata allegando la fotocopia di un valido documento di identità del firmatario.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BA2" w:rsidRDefault="00CB6BA2" w:rsidP="008263B5">
    <w:pPr>
      <w:pStyle w:val="Intestazione"/>
    </w:pPr>
  </w:p>
  <w:p w:rsidR="00CB6BA2" w:rsidRDefault="00CB6BA2" w:rsidP="008263B5">
    <w:pPr>
      <w:pStyle w:val="Intestazione"/>
    </w:pPr>
  </w:p>
  <w:p w:rsidR="00CB6BA2" w:rsidRPr="00D95016" w:rsidRDefault="00CB6BA2" w:rsidP="008263B5">
    <w:pPr>
      <w:pStyle w:val="Intestazione"/>
    </w:pPr>
  </w:p>
  <w:p w:rsidR="00CB6BA2" w:rsidRDefault="00CB6BA2" w:rsidP="008263B5">
    <w:pPr>
      <w:pStyle w:val="Intestazione"/>
    </w:pPr>
  </w:p>
  <w:p w:rsidR="00CB6BA2" w:rsidRDefault="00CB6B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894EE87B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1" w15:restartNumberingAfterBreak="0">
    <w:nsid w:val="088173A9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10796B"/>
    <w:multiLevelType w:val="hybridMultilevel"/>
    <w:tmpl w:val="A9C20500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12D68"/>
    <w:multiLevelType w:val="hybridMultilevel"/>
    <w:tmpl w:val="B7E2FEBC"/>
    <w:lvl w:ilvl="0" w:tplc="1FC67AD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1D29"/>
    <w:multiLevelType w:val="hybridMultilevel"/>
    <w:tmpl w:val="32E6064E"/>
    <w:lvl w:ilvl="0" w:tplc="45F2E78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F5A36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04138"/>
    <w:multiLevelType w:val="hybridMultilevel"/>
    <w:tmpl w:val="31A2642A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291E58"/>
    <w:multiLevelType w:val="hybridMultilevel"/>
    <w:tmpl w:val="C66A7A54"/>
    <w:lvl w:ilvl="0" w:tplc="88EE844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D63B1"/>
    <w:multiLevelType w:val="hybridMultilevel"/>
    <w:tmpl w:val="974017B8"/>
    <w:lvl w:ilvl="0" w:tplc="BD3051D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90EE9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75103"/>
    <w:multiLevelType w:val="hybridMultilevel"/>
    <w:tmpl w:val="53F654E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525D1"/>
    <w:multiLevelType w:val="hybridMultilevel"/>
    <w:tmpl w:val="6F1C2222"/>
    <w:lvl w:ilvl="0" w:tplc="27461B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EA7F7D"/>
    <w:multiLevelType w:val="multilevel"/>
    <w:tmpl w:val="43767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3E7DAB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C354D8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145834"/>
    <w:multiLevelType w:val="hybridMultilevel"/>
    <w:tmpl w:val="313C583C"/>
    <w:lvl w:ilvl="0" w:tplc="4BF0C91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8D55D6"/>
    <w:multiLevelType w:val="hybridMultilevel"/>
    <w:tmpl w:val="33D49B5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FAE4B7C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426B92"/>
    <w:multiLevelType w:val="hybridMultilevel"/>
    <w:tmpl w:val="555AD712"/>
    <w:lvl w:ilvl="0" w:tplc="5D7CE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06963"/>
    <w:multiLevelType w:val="hybridMultilevel"/>
    <w:tmpl w:val="A14EAB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01382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08C6F71"/>
    <w:multiLevelType w:val="hybridMultilevel"/>
    <w:tmpl w:val="01081256"/>
    <w:lvl w:ilvl="0" w:tplc="CBC87264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4713E"/>
    <w:multiLevelType w:val="hybridMultilevel"/>
    <w:tmpl w:val="FA9844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C8F8E6">
      <w:numFmt w:val="bullet"/>
      <w:lvlText w:val="•"/>
      <w:lvlJc w:val="left"/>
      <w:pPr>
        <w:ind w:left="2880" w:hanging="360"/>
      </w:pPr>
      <w:rPr>
        <w:rFonts w:ascii="Cambria" w:eastAsia="Calibri" w:hAnsi="Cambria" w:cs="Trebuchet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AB6727"/>
    <w:multiLevelType w:val="hybridMultilevel"/>
    <w:tmpl w:val="09EE67B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6A1B4A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  <w:szCs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C165B"/>
    <w:multiLevelType w:val="hybridMultilevel"/>
    <w:tmpl w:val="A0D6BCD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D590FE5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09B1E2A"/>
    <w:multiLevelType w:val="hybridMultilevel"/>
    <w:tmpl w:val="AEE03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E36EAD"/>
    <w:multiLevelType w:val="hybridMultilevel"/>
    <w:tmpl w:val="75A48FA2"/>
    <w:lvl w:ilvl="0" w:tplc="789A38E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0E2607"/>
    <w:multiLevelType w:val="hybridMultilevel"/>
    <w:tmpl w:val="B5061C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3811B6A"/>
    <w:multiLevelType w:val="hybridMultilevel"/>
    <w:tmpl w:val="65562ECA"/>
    <w:lvl w:ilvl="0" w:tplc="706C7168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3224E"/>
    <w:multiLevelType w:val="hybridMultilevel"/>
    <w:tmpl w:val="58D2C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4F5E30"/>
    <w:multiLevelType w:val="hybridMultilevel"/>
    <w:tmpl w:val="2E6E887A"/>
    <w:lvl w:ilvl="0" w:tplc="43E0735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D0D1B"/>
    <w:multiLevelType w:val="hybridMultilevel"/>
    <w:tmpl w:val="3A149CCA"/>
    <w:lvl w:ilvl="0" w:tplc="50961856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</w:abstractNum>
  <w:abstractNum w:abstractNumId="32" w15:restartNumberingAfterBreak="0">
    <w:nsid w:val="701E7094"/>
    <w:multiLevelType w:val="hybridMultilevel"/>
    <w:tmpl w:val="64C8C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4A4780"/>
    <w:multiLevelType w:val="hybridMultilevel"/>
    <w:tmpl w:val="59E4150A"/>
    <w:lvl w:ilvl="0" w:tplc="006A1B4A">
      <w:start w:val="1"/>
      <w:numFmt w:val="decimal"/>
      <w:lvlText w:val="%1."/>
      <w:lvlJc w:val="left"/>
      <w:pPr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23F16"/>
    <w:multiLevelType w:val="hybridMultilevel"/>
    <w:tmpl w:val="E9E480D4"/>
    <w:lvl w:ilvl="0" w:tplc="536CD8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OCR A Extended" w:hAnsi="Arial" w:hint="default"/>
      </w:rPr>
    </w:lvl>
    <w:lvl w:ilvl="1" w:tplc="0410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964F8"/>
    <w:multiLevelType w:val="multilevel"/>
    <w:tmpl w:val="173EF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7B4B357F"/>
    <w:multiLevelType w:val="hybridMultilevel"/>
    <w:tmpl w:val="F4BA1166"/>
    <w:lvl w:ilvl="0" w:tplc="5096185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2"/>
  </w:num>
  <w:num w:numId="3">
    <w:abstractNumId w:val="19"/>
  </w:num>
  <w:num w:numId="4">
    <w:abstractNumId w:val="31"/>
  </w:num>
  <w:num w:numId="5">
    <w:abstractNumId w:val="24"/>
  </w:num>
  <w:num w:numId="6">
    <w:abstractNumId w:val="35"/>
  </w:num>
  <w:num w:numId="7">
    <w:abstractNumId w:val="1"/>
  </w:num>
  <w:num w:numId="8">
    <w:abstractNumId w:val="27"/>
  </w:num>
  <w:num w:numId="9">
    <w:abstractNumId w:val="6"/>
  </w:num>
  <w:num w:numId="10">
    <w:abstractNumId w:val="36"/>
  </w:num>
  <w:num w:numId="11">
    <w:abstractNumId w:val="0"/>
  </w:num>
  <w:num w:numId="12">
    <w:abstractNumId w:val="11"/>
  </w:num>
  <w:num w:numId="13">
    <w:abstractNumId w:val="21"/>
  </w:num>
  <w:num w:numId="14">
    <w:abstractNumId w:val="22"/>
  </w:num>
  <w:num w:numId="15">
    <w:abstractNumId w:val="26"/>
  </w:num>
  <w:num w:numId="16">
    <w:abstractNumId w:val="9"/>
  </w:num>
  <w:num w:numId="17">
    <w:abstractNumId w:val="33"/>
  </w:num>
  <w:num w:numId="18">
    <w:abstractNumId w:val="8"/>
  </w:num>
  <w:num w:numId="19">
    <w:abstractNumId w:val="30"/>
  </w:num>
  <w:num w:numId="20">
    <w:abstractNumId w:val="29"/>
  </w:num>
  <w:num w:numId="21">
    <w:abstractNumId w:val="3"/>
  </w:num>
  <w:num w:numId="22">
    <w:abstractNumId w:val="7"/>
  </w:num>
  <w:num w:numId="23">
    <w:abstractNumId w:val="20"/>
  </w:num>
  <w:num w:numId="24">
    <w:abstractNumId w:val="4"/>
  </w:num>
  <w:num w:numId="25">
    <w:abstractNumId w:val="28"/>
  </w:num>
  <w:num w:numId="26">
    <w:abstractNumId w:val="18"/>
  </w:num>
  <w:num w:numId="27">
    <w:abstractNumId w:val="17"/>
  </w:num>
  <w:num w:numId="28">
    <w:abstractNumId w:val="5"/>
  </w:num>
  <w:num w:numId="29">
    <w:abstractNumId w:val="15"/>
  </w:num>
  <w:num w:numId="30">
    <w:abstractNumId w:val="34"/>
  </w:num>
  <w:num w:numId="31">
    <w:abstractNumId w:val="14"/>
  </w:num>
  <w:num w:numId="32">
    <w:abstractNumId w:val="10"/>
  </w:num>
  <w:num w:numId="33">
    <w:abstractNumId w:val="12"/>
  </w:num>
  <w:num w:numId="34">
    <w:abstractNumId w:val="2"/>
  </w:num>
  <w:num w:numId="35">
    <w:abstractNumId w:val="23"/>
  </w:num>
  <w:num w:numId="36">
    <w:abstractNumId w:val="16"/>
  </w:num>
  <w:num w:numId="3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ssimiliano Maione">
    <w15:presenceInfo w15:providerId="Windows Live" w15:userId="f1036bfc8f42d7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67B6"/>
    <w:rsid w:val="000119CE"/>
    <w:rsid w:val="0001763A"/>
    <w:rsid w:val="00031C81"/>
    <w:rsid w:val="00034ABC"/>
    <w:rsid w:val="00042DE1"/>
    <w:rsid w:val="00043C72"/>
    <w:rsid w:val="00070B04"/>
    <w:rsid w:val="000774A0"/>
    <w:rsid w:val="00085769"/>
    <w:rsid w:val="000A1B1A"/>
    <w:rsid w:val="000B5706"/>
    <w:rsid w:val="000C4FAC"/>
    <w:rsid w:val="000D0FEC"/>
    <w:rsid w:val="000E0F2D"/>
    <w:rsid w:val="000F316B"/>
    <w:rsid w:val="000F5461"/>
    <w:rsid w:val="000F7D51"/>
    <w:rsid w:val="001011A1"/>
    <w:rsid w:val="0010740F"/>
    <w:rsid w:val="0011248B"/>
    <w:rsid w:val="00137C5E"/>
    <w:rsid w:val="001449A5"/>
    <w:rsid w:val="001611BD"/>
    <w:rsid w:val="001678D1"/>
    <w:rsid w:val="001741EE"/>
    <w:rsid w:val="001925FE"/>
    <w:rsid w:val="001A6E61"/>
    <w:rsid w:val="001B7194"/>
    <w:rsid w:val="001C2778"/>
    <w:rsid w:val="001C6377"/>
    <w:rsid w:val="001E75C7"/>
    <w:rsid w:val="001F05DA"/>
    <w:rsid w:val="0020471E"/>
    <w:rsid w:val="00210F06"/>
    <w:rsid w:val="00211A47"/>
    <w:rsid w:val="0022286F"/>
    <w:rsid w:val="00232319"/>
    <w:rsid w:val="002339E2"/>
    <w:rsid w:val="002549AC"/>
    <w:rsid w:val="00270E23"/>
    <w:rsid w:val="002814F7"/>
    <w:rsid w:val="00291DF4"/>
    <w:rsid w:val="002A415B"/>
    <w:rsid w:val="002B27C4"/>
    <w:rsid w:val="002B2FA6"/>
    <w:rsid w:val="002B7251"/>
    <w:rsid w:val="002D0686"/>
    <w:rsid w:val="002D0E0B"/>
    <w:rsid w:val="002D6C71"/>
    <w:rsid w:val="002F1439"/>
    <w:rsid w:val="002F4494"/>
    <w:rsid w:val="002F4ECE"/>
    <w:rsid w:val="003044CC"/>
    <w:rsid w:val="00304DAB"/>
    <w:rsid w:val="003077DB"/>
    <w:rsid w:val="003227FF"/>
    <w:rsid w:val="0032796F"/>
    <w:rsid w:val="0033294E"/>
    <w:rsid w:val="0033785E"/>
    <w:rsid w:val="00340BDB"/>
    <w:rsid w:val="00340CCA"/>
    <w:rsid w:val="00350AFE"/>
    <w:rsid w:val="00362023"/>
    <w:rsid w:val="0036287C"/>
    <w:rsid w:val="00364B6F"/>
    <w:rsid w:val="00371FB0"/>
    <w:rsid w:val="0037236D"/>
    <w:rsid w:val="00386CD6"/>
    <w:rsid w:val="003B1C8E"/>
    <w:rsid w:val="003B370E"/>
    <w:rsid w:val="003F3405"/>
    <w:rsid w:val="0040047A"/>
    <w:rsid w:val="004117F9"/>
    <w:rsid w:val="00416DEA"/>
    <w:rsid w:val="00432EFF"/>
    <w:rsid w:val="00440076"/>
    <w:rsid w:val="00441254"/>
    <w:rsid w:val="00444B66"/>
    <w:rsid w:val="00472D2A"/>
    <w:rsid w:val="0047459D"/>
    <w:rsid w:val="00487336"/>
    <w:rsid w:val="004B7DC9"/>
    <w:rsid w:val="004C4DFB"/>
    <w:rsid w:val="004D1BC3"/>
    <w:rsid w:val="004E279E"/>
    <w:rsid w:val="00500898"/>
    <w:rsid w:val="005243FF"/>
    <w:rsid w:val="00533411"/>
    <w:rsid w:val="00536A94"/>
    <w:rsid w:val="00566311"/>
    <w:rsid w:val="00573381"/>
    <w:rsid w:val="005735D8"/>
    <w:rsid w:val="00590894"/>
    <w:rsid w:val="005C052F"/>
    <w:rsid w:val="005C6C87"/>
    <w:rsid w:val="005D1764"/>
    <w:rsid w:val="005D29B9"/>
    <w:rsid w:val="005D2FF0"/>
    <w:rsid w:val="005D5F82"/>
    <w:rsid w:val="005D70FA"/>
    <w:rsid w:val="005E6DD5"/>
    <w:rsid w:val="005F0365"/>
    <w:rsid w:val="00602155"/>
    <w:rsid w:val="00623D0A"/>
    <w:rsid w:val="00631E8B"/>
    <w:rsid w:val="00635928"/>
    <w:rsid w:val="0064495C"/>
    <w:rsid w:val="00655408"/>
    <w:rsid w:val="0065570B"/>
    <w:rsid w:val="00660BCE"/>
    <w:rsid w:val="006807C0"/>
    <w:rsid w:val="006C340E"/>
    <w:rsid w:val="006D0953"/>
    <w:rsid w:val="006D1C45"/>
    <w:rsid w:val="006E736C"/>
    <w:rsid w:val="00702F68"/>
    <w:rsid w:val="00716AA7"/>
    <w:rsid w:val="00731FE8"/>
    <w:rsid w:val="00733A59"/>
    <w:rsid w:val="00733C02"/>
    <w:rsid w:val="00741356"/>
    <w:rsid w:val="00741BF8"/>
    <w:rsid w:val="007472EA"/>
    <w:rsid w:val="00750193"/>
    <w:rsid w:val="0075740C"/>
    <w:rsid w:val="007733BF"/>
    <w:rsid w:val="0077609D"/>
    <w:rsid w:val="00777B0F"/>
    <w:rsid w:val="00782965"/>
    <w:rsid w:val="00791B22"/>
    <w:rsid w:val="0079536A"/>
    <w:rsid w:val="007A25FF"/>
    <w:rsid w:val="007A4EBC"/>
    <w:rsid w:val="007A737A"/>
    <w:rsid w:val="007B12D6"/>
    <w:rsid w:val="007B2078"/>
    <w:rsid w:val="007B7945"/>
    <w:rsid w:val="007C40BD"/>
    <w:rsid w:val="007C712A"/>
    <w:rsid w:val="007D7F13"/>
    <w:rsid w:val="007E5BDE"/>
    <w:rsid w:val="007E7723"/>
    <w:rsid w:val="007F127A"/>
    <w:rsid w:val="007F467F"/>
    <w:rsid w:val="008044D8"/>
    <w:rsid w:val="008263B5"/>
    <w:rsid w:val="00844B90"/>
    <w:rsid w:val="00867FBE"/>
    <w:rsid w:val="00871E19"/>
    <w:rsid w:val="00874F0E"/>
    <w:rsid w:val="00881022"/>
    <w:rsid w:val="008859D3"/>
    <w:rsid w:val="008A7366"/>
    <w:rsid w:val="008B2652"/>
    <w:rsid w:val="008B2A57"/>
    <w:rsid w:val="008B67B6"/>
    <w:rsid w:val="008C1C7F"/>
    <w:rsid w:val="008D0F3A"/>
    <w:rsid w:val="008D1F21"/>
    <w:rsid w:val="008E2203"/>
    <w:rsid w:val="008E723E"/>
    <w:rsid w:val="00903CBC"/>
    <w:rsid w:val="0091532C"/>
    <w:rsid w:val="00935984"/>
    <w:rsid w:val="00945F6B"/>
    <w:rsid w:val="009724EA"/>
    <w:rsid w:val="00976B2F"/>
    <w:rsid w:val="009C068D"/>
    <w:rsid w:val="009E745A"/>
    <w:rsid w:val="009F3A4D"/>
    <w:rsid w:val="009F484D"/>
    <w:rsid w:val="00A0176C"/>
    <w:rsid w:val="00A05B8B"/>
    <w:rsid w:val="00A1020C"/>
    <w:rsid w:val="00A27498"/>
    <w:rsid w:val="00A414AA"/>
    <w:rsid w:val="00A47133"/>
    <w:rsid w:val="00A864F5"/>
    <w:rsid w:val="00AA4C44"/>
    <w:rsid w:val="00AB55E0"/>
    <w:rsid w:val="00AB7131"/>
    <w:rsid w:val="00AD49A6"/>
    <w:rsid w:val="00AE51B2"/>
    <w:rsid w:val="00AF33D6"/>
    <w:rsid w:val="00AF67E5"/>
    <w:rsid w:val="00B0492F"/>
    <w:rsid w:val="00B23C3C"/>
    <w:rsid w:val="00B423C0"/>
    <w:rsid w:val="00B44EF3"/>
    <w:rsid w:val="00B47948"/>
    <w:rsid w:val="00B60866"/>
    <w:rsid w:val="00B6351C"/>
    <w:rsid w:val="00B7212D"/>
    <w:rsid w:val="00B73A10"/>
    <w:rsid w:val="00B83B8D"/>
    <w:rsid w:val="00B95058"/>
    <w:rsid w:val="00B96ABF"/>
    <w:rsid w:val="00B9726E"/>
    <w:rsid w:val="00BC7CA1"/>
    <w:rsid w:val="00BD1800"/>
    <w:rsid w:val="00BE7853"/>
    <w:rsid w:val="00C23338"/>
    <w:rsid w:val="00C27D3B"/>
    <w:rsid w:val="00C32FBA"/>
    <w:rsid w:val="00C43EE3"/>
    <w:rsid w:val="00C511B2"/>
    <w:rsid w:val="00C6576C"/>
    <w:rsid w:val="00C970A7"/>
    <w:rsid w:val="00CA3D9D"/>
    <w:rsid w:val="00CA636C"/>
    <w:rsid w:val="00CB6BA2"/>
    <w:rsid w:val="00CC1886"/>
    <w:rsid w:val="00CC33D9"/>
    <w:rsid w:val="00CC3DCC"/>
    <w:rsid w:val="00CF2169"/>
    <w:rsid w:val="00D032A5"/>
    <w:rsid w:val="00D341B1"/>
    <w:rsid w:val="00D37D0D"/>
    <w:rsid w:val="00D442C1"/>
    <w:rsid w:val="00D5607F"/>
    <w:rsid w:val="00D669A5"/>
    <w:rsid w:val="00D67933"/>
    <w:rsid w:val="00D7461D"/>
    <w:rsid w:val="00DA334B"/>
    <w:rsid w:val="00DC212A"/>
    <w:rsid w:val="00DC4689"/>
    <w:rsid w:val="00DD351B"/>
    <w:rsid w:val="00DE3297"/>
    <w:rsid w:val="00E00081"/>
    <w:rsid w:val="00E16098"/>
    <w:rsid w:val="00E16D58"/>
    <w:rsid w:val="00E17FEC"/>
    <w:rsid w:val="00E26C62"/>
    <w:rsid w:val="00E32F99"/>
    <w:rsid w:val="00E47BCF"/>
    <w:rsid w:val="00E566D2"/>
    <w:rsid w:val="00E57A92"/>
    <w:rsid w:val="00E60D45"/>
    <w:rsid w:val="00E61257"/>
    <w:rsid w:val="00E633F7"/>
    <w:rsid w:val="00E65690"/>
    <w:rsid w:val="00E75196"/>
    <w:rsid w:val="00E81C67"/>
    <w:rsid w:val="00E82076"/>
    <w:rsid w:val="00EA57F3"/>
    <w:rsid w:val="00EC4775"/>
    <w:rsid w:val="00ED738D"/>
    <w:rsid w:val="00EE0F2D"/>
    <w:rsid w:val="00EE7064"/>
    <w:rsid w:val="00F00CCC"/>
    <w:rsid w:val="00F25072"/>
    <w:rsid w:val="00F326A7"/>
    <w:rsid w:val="00F603C8"/>
    <w:rsid w:val="00F65EFC"/>
    <w:rsid w:val="00F7146C"/>
    <w:rsid w:val="00F7504D"/>
    <w:rsid w:val="00F77881"/>
    <w:rsid w:val="00F8351F"/>
    <w:rsid w:val="00F93D28"/>
    <w:rsid w:val="00FB7E54"/>
    <w:rsid w:val="00FC4A99"/>
    <w:rsid w:val="00FD37DB"/>
    <w:rsid w:val="00FD3A4D"/>
    <w:rsid w:val="00FD59D7"/>
    <w:rsid w:val="00FE68D0"/>
    <w:rsid w:val="00FF1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399DA"/>
  <w15:docId w15:val="{BF71AC49-B8F9-44F1-AA1E-7E863E2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726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xtexposedshow2">
    <w:name w:val="text_exposed_show2"/>
    <w:rsid w:val="008B67B6"/>
    <w:rPr>
      <w:vanish/>
      <w:webHidden w:val="0"/>
      <w:specVanish w:val="0"/>
    </w:rPr>
  </w:style>
  <w:style w:type="paragraph" w:customStyle="1" w:styleId="Default">
    <w:name w:val="Default"/>
    <w:rsid w:val="008B67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Fußnote"/>
    <w:basedOn w:val="Normale"/>
    <w:link w:val="TestonotaapidipaginaCarattere"/>
    <w:uiPriority w:val="99"/>
    <w:unhideWhenUsed/>
    <w:rsid w:val="00371FB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rsid w:val="00371FB0"/>
    <w:rPr>
      <w:sz w:val="20"/>
      <w:szCs w:val="20"/>
    </w:rPr>
  </w:style>
  <w:style w:type="character" w:styleId="Rimandonotaapidipagina">
    <w:name w:val="footnote reference"/>
    <w:semiHidden/>
    <w:unhideWhenUsed/>
    <w:rsid w:val="00371FB0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3B370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370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B370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370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B370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37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B370E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36C"/>
  </w:style>
  <w:style w:type="paragraph" w:styleId="Pidipagina">
    <w:name w:val="footer"/>
    <w:basedOn w:val="Normale"/>
    <w:link w:val="PidipaginaCarattere"/>
    <w:unhideWhenUsed/>
    <w:rsid w:val="00CA63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A636C"/>
  </w:style>
  <w:style w:type="paragraph" w:customStyle="1" w:styleId="Paragrafoelenco1">
    <w:name w:val="Paragrafo elenco1"/>
    <w:rsid w:val="00E75196"/>
    <w:pPr>
      <w:ind w:left="720"/>
    </w:pPr>
    <w:rPr>
      <w:rFonts w:ascii="Times New Roman" w:eastAsia="ヒラギノ角ゴ Pro W3" w:hAnsi="Times New Roman"/>
      <w:color w:val="000000"/>
      <w:sz w:val="24"/>
      <w:lang w:val="en-US"/>
    </w:rPr>
  </w:style>
  <w:style w:type="table" w:styleId="Grigliatabella">
    <w:name w:val="Table Grid"/>
    <w:basedOn w:val="Tabellanormale"/>
    <w:uiPriority w:val="59"/>
    <w:rsid w:val="008E7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8263B5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D0686"/>
    <w:pPr>
      <w:jc w:val="both"/>
    </w:pPr>
    <w:rPr>
      <w:sz w:val="24"/>
      <w:szCs w:val="22"/>
      <w:lang w:eastAsia="en-US"/>
    </w:rPr>
  </w:style>
  <w:style w:type="character" w:styleId="Numeropagina">
    <w:name w:val="page number"/>
    <w:uiPriority w:val="99"/>
    <w:semiHidden/>
    <w:unhideWhenUsed/>
    <w:rsid w:val="002D0686"/>
  </w:style>
  <w:style w:type="paragraph" w:styleId="Paragrafoelenco">
    <w:name w:val="List Paragraph"/>
    <w:aliases w:val="Elenco_2,Question,Normal bullet 2,Elenco VOX,Elenco a colori - Colore 11,List Paragraph"/>
    <w:basedOn w:val="Normale"/>
    <w:link w:val="ParagrafoelencoCarattere"/>
    <w:uiPriority w:val="34"/>
    <w:qFormat/>
    <w:rsid w:val="005D5F82"/>
    <w:pPr>
      <w:widowControl w:val="0"/>
      <w:tabs>
        <w:tab w:val="left" w:pos="1276"/>
        <w:tab w:val="left" w:pos="1418"/>
      </w:tabs>
      <w:autoSpaceDE w:val="0"/>
      <w:autoSpaceDN w:val="0"/>
      <w:adjustRightInd w:val="0"/>
      <w:spacing w:before="120" w:after="120" w:line="300" w:lineRule="atLeast"/>
      <w:jc w:val="both"/>
    </w:pPr>
    <w:rPr>
      <w:rFonts w:ascii="Cambria" w:hAnsi="Cambria" w:cs="Calibri"/>
      <w:sz w:val="24"/>
      <w:szCs w:val="24"/>
    </w:rPr>
  </w:style>
  <w:style w:type="character" w:customStyle="1" w:styleId="ParagrafoelencoCarattere">
    <w:name w:val="Paragrafo elenco Carattere"/>
    <w:aliases w:val="Elenco_2 Carattere,Question Carattere,Normal bullet 2 Carattere,Elenco VOX Carattere,Elenco a colori - Colore 11 Carattere,List Paragraph Carattere"/>
    <w:link w:val="Paragrafoelenco"/>
    <w:uiPriority w:val="34"/>
    <w:qFormat/>
    <w:rsid w:val="005D5F82"/>
    <w:rPr>
      <w:rFonts w:ascii="Cambria" w:hAnsi="Cambria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A7C61D-62B8-4B02-B1AD-E775AEFCA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Massimiliano Maione</cp:lastModifiedBy>
  <cp:revision>28</cp:revision>
  <dcterms:created xsi:type="dcterms:W3CDTF">2018-12-28T17:49:00Z</dcterms:created>
  <dcterms:modified xsi:type="dcterms:W3CDTF">2019-05-05T16:11:00Z</dcterms:modified>
  <cp:category/>
</cp:coreProperties>
</file>